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A0D" w:rsidRPr="00A4164D" w:rsidRDefault="007D09E5" w:rsidP="00ED3A0D">
      <w:pPr>
        <w:jc w:val="center"/>
      </w:pPr>
      <w:r>
        <w:rPr>
          <w:noProof/>
          <w:lang w:val="en-IE" w:eastAsia="en-IE"/>
        </w:rPr>
        <mc:AlternateContent>
          <mc:Choice Requires="wps">
            <w:drawing>
              <wp:anchor distT="45720" distB="45720" distL="114300" distR="114300" simplePos="0" relativeHeight="251665408" behindDoc="0" locked="0" layoutInCell="1" allowOverlap="1">
                <wp:simplePos x="0" y="0"/>
                <wp:positionH relativeFrom="column">
                  <wp:posOffset>4010025</wp:posOffset>
                </wp:positionH>
                <wp:positionV relativeFrom="paragraph">
                  <wp:posOffset>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E94197" w:rsidRDefault="00E94197">
                            <w:r>
                              <w:t xml:space="preserve">This paper </w:t>
                            </w:r>
                            <w:r w:rsidR="003D68DA">
                              <w:t>has</w:t>
                            </w:r>
                            <w:r>
                              <w:t xml:space="preserve"> considered by </w:t>
                            </w:r>
                            <w:r w:rsidRPr="007D09E5">
                              <w:t>ENG</w:t>
                            </w:r>
                            <w:r>
                              <w:t xml:space="preserve">8 and </w:t>
                            </w:r>
                            <w:r w:rsidR="003D68DA">
                              <w:t>is</w:t>
                            </w:r>
                            <w:r>
                              <w:t xml:space="preserve"> output </w:t>
                            </w:r>
                            <w:r w:rsidRPr="007D09E5">
                              <w:t>to ARM</w:t>
                            </w:r>
                            <w:r>
                              <w:t>8</w:t>
                            </w:r>
                            <w:r w:rsidRPr="007D09E5">
                              <w:t xml:space="preserve"> before going to Council in December</w:t>
                            </w:r>
                            <w:r>
                              <w:t>.</w:t>
                            </w:r>
                            <w:r w:rsidR="006B1F90">
                              <w:t xml:space="preserve"> ARM8-9.9 also refers.</w:t>
                            </w:r>
                            <w:bookmarkStart w:id="0" w:name="_GoBack"/>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75pt;margin-top:0;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">
                <v:textbox style="mso-fit-shape-to-text:t">
                  <w:txbxContent>
                    <w:p w:rsidR="00E94197" w:rsidRDefault="00E94197">
                      <w:r>
                        <w:t xml:space="preserve">This paper </w:t>
                      </w:r>
                      <w:r w:rsidR="003D68DA">
                        <w:t>has</w:t>
                      </w:r>
                      <w:r>
                        <w:t xml:space="preserve"> considered by </w:t>
                      </w:r>
                      <w:r w:rsidRPr="007D09E5">
                        <w:t>ENG</w:t>
                      </w:r>
                      <w:r>
                        <w:t xml:space="preserve">8 and </w:t>
                      </w:r>
                      <w:r w:rsidR="003D68DA">
                        <w:t>is</w:t>
                      </w:r>
                      <w:r>
                        <w:t xml:space="preserve"> output </w:t>
                      </w:r>
                      <w:r w:rsidRPr="007D09E5">
                        <w:t>to ARM</w:t>
                      </w:r>
                      <w:r>
                        <w:t>8</w:t>
                      </w:r>
                      <w:r w:rsidRPr="007D09E5">
                        <w:t xml:space="preserve"> before going to Council in December</w:t>
                      </w:r>
                      <w:r>
                        <w:t>.</w:t>
                      </w:r>
                      <w:r w:rsidR="006B1F90">
                        <w:t xml:space="preserve"> ARM8-9.9 also refers.</w:t>
                      </w:r>
                      <w:bookmarkStart w:id="1" w:name="_GoBack"/>
                      <w:bookmarkEnd w:id="1"/>
                    </w:p>
                  </w:txbxContent>
                </v:textbox>
                <w10:wrap type="square"/>
              </v:shape>
            </w:pict>
          </mc:Fallback>
        </mc:AlternateContent>
      </w:r>
      <w:r w:rsidR="00AE7A59" w:rsidRPr="00A4164D">
        <w:rPr>
          <w:noProof/>
          <w:lang w:val="en-IE" w:eastAsia="en-IE"/>
        </w:rPr>
        <mc:AlternateContent>
          <mc:Choice Requires="wps">
            <w:drawing>
              <wp:anchor distT="0" distB="0" distL="114300" distR="114300" simplePos="0" relativeHeight="251660288" behindDoc="0" locked="0" layoutInCell="1" allowOverlap="1" wp14:anchorId="65709F37" wp14:editId="2C98DE0B">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4197" w:rsidRPr="00ED3A0D" w:rsidRDefault="00E94197" w:rsidP="00F46905">
                            <w:pPr>
                              <w:ind w:left="1276"/>
                              <w:rPr>
                                <w:b/>
                                <w:color w:val="FFFFFF" w:themeColor="background1"/>
                                <w:sz w:val="50"/>
                                <w:szCs w:val="50"/>
                              </w:rPr>
                            </w:pPr>
                            <w:r>
                              <w:rPr>
                                <w:b/>
                                <w:color w:val="FFFFFF" w:themeColor="background1"/>
                                <w:sz w:val="50"/>
                                <w:szCs w:val="50"/>
                              </w:rPr>
                              <w:t>Draft 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709F37" id="Zone de texte 6" o:spid="_x0000_s1027"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bVrmgIAAJo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" fillcolor="#00b2aa" stroked="f" strokeweight=".5pt">
                <v:textbox>
                  <w:txbxContent>
                    <w:p w:rsidR="00E94197" w:rsidRPr="00ED3A0D" w:rsidRDefault="00E94197" w:rsidP="00F46905">
                      <w:pPr>
                        <w:ind w:left="1276"/>
                        <w:rPr>
                          <w:b/>
                          <w:color w:val="FFFFFF" w:themeColor="background1"/>
                          <w:sz w:val="50"/>
                          <w:szCs w:val="50"/>
                        </w:rPr>
                      </w:pPr>
                      <w:r>
                        <w:rPr>
                          <w:b/>
                          <w:color w:val="FFFFFF" w:themeColor="background1"/>
                          <w:sz w:val="50"/>
                          <w:szCs w:val="50"/>
                        </w:rPr>
                        <w:t>Draft IALA MODEL COURSE</w:t>
                      </w:r>
                    </w:p>
                  </w:txbxContent>
                </v:textbox>
              </v:shape>
            </w:pict>
          </mc:Fallback>
        </mc:AlternateContent>
      </w:r>
      <w:r w:rsidR="00F46905" w:rsidRPr="00A4164D">
        <w:rPr>
          <w:noProof/>
          <w:lang w:val="en-IE" w:eastAsia="en-IE"/>
        </w:rPr>
        <mc:AlternateContent>
          <mc:Choice Requires="wps">
            <w:drawing>
              <wp:anchor distT="0" distB="0" distL="114300" distR="114300" simplePos="0" relativeHeight="251659264" behindDoc="0" locked="0" layoutInCell="1" allowOverlap="1" wp14:anchorId="0D5D1656" wp14:editId="472E96E4">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A4813"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val="en-IE" w:eastAsia="en-IE"/>
        </w:rPr>
        <w:drawing>
          <wp:anchor distT="0" distB="0" distL="114300" distR="114300" simplePos="0" relativeHeight="251661312" behindDoc="0" locked="0" layoutInCell="1" allowOverlap="1" wp14:anchorId="23397A7E" wp14:editId="6F1CEA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182335">
      <w:pPr>
        <w:rPr>
          <w:rFonts w:ascii="Calibri Light" w:hAnsi="Calibri Light"/>
          <w:color w:val="00558C"/>
          <w:sz w:val="50"/>
          <w:szCs w:val="50"/>
        </w:rPr>
      </w:pP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w:t>
      </w:r>
      <w:r w:rsidR="006D29F9">
        <w:rPr>
          <w:rFonts w:ascii="Calibri Light" w:hAnsi="Calibri Light"/>
          <w:color w:val="00558C"/>
          <w:sz w:val="50"/>
          <w:szCs w:val="50"/>
        </w:rPr>
        <w:t>2</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3360" behindDoc="0" locked="0" layoutInCell="1" allowOverlap="1" wp14:anchorId="4DF5A234" wp14:editId="635C724A">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4197" w:rsidRDefault="00E94197" w:rsidP="00F20D11">
                            <w:pPr>
                              <w:ind w:left="1276"/>
                              <w:rPr>
                                <w:b/>
                                <w:color w:val="00558C"/>
                                <w:sz w:val="50"/>
                                <w:szCs w:val="50"/>
                              </w:rPr>
                            </w:pPr>
                            <w:r>
                              <w:rPr>
                                <w:b/>
                                <w:color w:val="00558C"/>
                                <w:sz w:val="50"/>
                                <w:szCs w:val="50"/>
                              </w:rPr>
                              <w:t>Edition 1</w:t>
                            </w:r>
                          </w:p>
                          <w:p w:rsidR="00E94197" w:rsidRPr="009B532D" w:rsidRDefault="00E94197" w:rsidP="00F20D11">
                            <w:pPr>
                              <w:ind w:left="1276"/>
                              <w:rPr>
                                <w:b/>
                                <w:color w:val="00558C"/>
                                <w:sz w:val="36"/>
                                <w:szCs w:val="36"/>
                              </w:rPr>
                            </w:pPr>
                            <w:r w:rsidRPr="009B532D">
                              <w:rPr>
                                <w:b/>
                                <w:color w:val="00558C"/>
                                <w:sz w:val="36"/>
                                <w:szCs w:val="36"/>
                              </w:rPr>
                              <w:t>December 201</w:t>
                            </w:r>
                            <w:r>
                              <w:rPr>
                                <w:b/>
                                <w:color w:val="00558C"/>
                                <w:sz w:val="36"/>
                                <w:szCs w:val="3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F5A234" id="Zone de texte 9" o:spid="_x0000_s1028"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" fillcolor="white [3201]" stroked="f" strokeweight=".5pt">
                <v:textbox>
                  <w:txbxContent>
                    <w:p w:rsidR="00E94197" w:rsidRDefault="00E94197" w:rsidP="00F20D11">
                      <w:pPr>
                        <w:ind w:left="1276"/>
                        <w:rPr>
                          <w:b/>
                          <w:color w:val="00558C"/>
                          <w:sz w:val="50"/>
                          <w:szCs w:val="50"/>
                        </w:rPr>
                      </w:pPr>
                      <w:r>
                        <w:rPr>
                          <w:b/>
                          <w:color w:val="00558C"/>
                          <w:sz w:val="50"/>
                          <w:szCs w:val="50"/>
                        </w:rPr>
                        <w:t>Edition 1</w:t>
                      </w:r>
                    </w:p>
                    <w:p w:rsidR="00E94197" w:rsidRPr="009B532D" w:rsidRDefault="00E94197" w:rsidP="00F20D11">
                      <w:pPr>
                        <w:ind w:left="1276"/>
                        <w:rPr>
                          <w:b/>
                          <w:color w:val="00558C"/>
                          <w:sz w:val="36"/>
                          <w:szCs w:val="36"/>
                        </w:rPr>
                      </w:pPr>
                      <w:r w:rsidRPr="009B532D">
                        <w:rPr>
                          <w:b/>
                          <w:color w:val="00558C"/>
                          <w:sz w:val="36"/>
                          <w:szCs w:val="36"/>
                        </w:rPr>
                        <w:t>December 201</w:t>
                      </w:r>
                      <w:r>
                        <w:rPr>
                          <w:b/>
                          <w:color w:val="00558C"/>
                          <w:sz w:val="36"/>
                          <w:szCs w:val="36"/>
                        </w:rPr>
                        <w:t>8</w:t>
                      </w:r>
                    </w:p>
                  </w:txbxContent>
                </v:textbox>
                <w10:wrap type="topAndBottom" anchory="page"/>
              </v:shape>
            </w:pict>
          </mc:Fallback>
        </mc:AlternateContent>
      </w:r>
      <w:r w:rsidR="00BD5698"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2336" behindDoc="0" locked="0" layoutInCell="1" allowOverlap="1" wp14:anchorId="611FA38C" wp14:editId="15D20F13">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28DA60"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6D29F9">
        <w:rPr>
          <w:rFonts w:ascii="Calibri Light" w:hAnsi="Calibri Light"/>
          <w:noProof/>
          <w:color w:val="00558C"/>
          <w:sz w:val="50"/>
          <w:szCs w:val="50"/>
        </w:rPr>
        <w:t xml:space="preserve">MASTER OF </w:t>
      </w:r>
      <w:r w:rsidR="001B5743" w:rsidRPr="00A4164D">
        <w:rPr>
          <w:rFonts w:ascii="Calibri Light" w:hAnsi="Calibri Light"/>
          <w:noProof/>
          <w:color w:val="00558C"/>
          <w:sz w:val="50"/>
          <w:szCs w:val="50"/>
        </w:rPr>
        <w:t xml:space="preserve">AIDS TO NAVIGATION </w:t>
      </w:r>
      <w:r w:rsidR="0006542A">
        <w:rPr>
          <w:rFonts w:ascii="Calibri Light" w:hAnsi="Calibri Light"/>
          <w:noProof/>
          <w:color w:val="00558C"/>
          <w:sz w:val="50"/>
          <w:szCs w:val="50"/>
        </w:rPr>
        <w:t>MANAGEMENT</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0C4249">
      <w:pPr>
        <w:pStyle w:val="BodyText"/>
      </w:pPr>
      <w:r w:rsidRPr="00A4164D">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6D29F9" w:rsidP="00F46193">
            <w:pPr>
              <w:pStyle w:val="Tabletext0"/>
              <w:jc w:val="both"/>
            </w:pPr>
            <w:r>
              <w:t>## Dec 18</w:t>
            </w:r>
          </w:p>
        </w:tc>
        <w:tc>
          <w:tcPr>
            <w:tcW w:w="5049" w:type="dxa"/>
            <w:vAlign w:val="center"/>
          </w:tcPr>
          <w:p w:rsidR="000C4249" w:rsidRPr="00A4164D" w:rsidRDefault="006D29F9" w:rsidP="00F46193">
            <w:pPr>
              <w:pStyle w:val="Tabletext0"/>
              <w:jc w:val="both"/>
            </w:pPr>
            <w:r>
              <w:t>New course</w:t>
            </w:r>
          </w:p>
        </w:tc>
        <w:tc>
          <w:tcPr>
            <w:tcW w:w="2409" w:type="dxa"/>
            <w:vAlign w:val="center"/>
          </w:tcPr>
          <w:p w:rsidR="000C4249" w:rsidRPr="00A4164D" w:rsidRDefault="006D29F9" w:rsidP="00F46193">
            <w:pPr>
              <w:pStyle w:val="Tabletext0"/>
              <w:jc w:val="both"/>
            </w:pPr>
            <w:r>
              <w:t>Council #</w:t>
            </w: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bl>
    <w:p w:rsidR="00BD5698" w:rsidRPr="00A4164D" w:rsidRDefault="00BD5698" w:rsidP="000819B0">
      <w:pPr>
        <w:rPr>
          <w:rFonts w:ascii="Calibri Light" w:hAnsi="Calibri Light"/>
          <w:color w:val="00558C"/>
          <w:sz w:val="50"/>
          <w:szCs w:val="50"/>
        </w:rPr>
        <w:sectPr w:rsidR="00BD5698" w:rsidRPr="00A4164D" w:rsidSect="005D7E57">
          <w:headerReference w:type="even" r:id="rId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4F54B5" w:rsidRDefault="008908BD">
      <w:pPr>
        <w:pStyle w:val="TOC1"/>
        <w:tabs>
          <w:tab w:val="right" w:leader="dot" w:pos="9062"/>
        </w:tabs>
        <w:rPr>
          <w:rFonts w:eastAsiaTheme="minorEastAsia"/>
          <w:b w:val="0"/>
          <w:bCs w:val="0"/>
          <w:caps w:val="0"/>
          <w:noProof/>
          <w:sz w:val="22"/>
          <w:szCs w:val="22"/>
          <w:lang w:eastAsia="en-GB"/>
        </w:rPr>
      </w:pPr>
      <w:r w:rsidRPr="00A4164D">
        <w:fldChar w:fldCharType="begin"/>
      </w:r>
      <w:r w:rsidRPr="00A4164D">
        <w:instrText xml:space="preserve"> TOC \o "1-3" \h \z \u </w:instrText>
      </w:r>
      <w:r w:rsidRPr="00A4164D">
        <w:fldChar w:fldCharType="separate"/>
      </w:r>
      <w:hyperlink w:anchor="_Toc516586753" w:history="1">
        <w:r w:rsidR="004F54B5" w:rsidRPr="00D6516F">
          <w:rPr>
            <w:rStyle w:val="Hyperlink"/>
            <w:noProof/>
          </w:rPr>
          <w:t>Foreword</w:t>
        </w:r>
        <w:r w:rsidR="004F54B5">
          <w:rPr>
            <w:noProof/>
            <w:webHidden/>
          </w:rPr>
          <w:tab/>
        </w:r>
        <w:r w:rsidR="004F54B5">
          <w:rPr>
            <w:noProof/>
            <w:webHidden/>
          </w:rPr>
          <w:fldChar w:fldCharType="begin"/>
        </w:r>
        <w:r w:rsidR="004F54B5">
          <w:rPr>
            <w:noProof/>
            <w:webHidden/>
          </w:rPr>
          <w:instrText xml:space="preserve"> PAGEREF _Toc516586753 \h </w:instrText>
        </w:r>
        <w:r w:rsidR="004F54B5">
          <w:rPr>
            <w:noProof/>
            <w:webHidden/>
          </w:rPr>
        </w:r>
        <w:r w:rsidR="004F54B5">
          <w:rPr>
            <w:noProof/>
            <w:webHidden/>
          </w:rPr>
          <w:fldChar w:fldCharType="separate"/>
        </w:r>
        <w:r w:rsidR="004F54B5">
          <w:rPr>
            <w:noProof/>
            <w:webHidden/>
          </w:rPr>
          <w:t>4</w:t>
        </w:r>
        <w:r w:rsidR="004F54B5">
          <w:rPr>
            <w:noProof/>
            <w:webHidden/>
          </w:rPr>
          <w:fldChar w:fldCharType="end"/>
        </w:r>
      </w:hyperlink>
    </w:p>
    <w:p w:rsidR="004F54B5" w:rsidRDefault="0036465F">
      <w:pPr>
        <w:pStyle w:val="TOC1"/>
        <w:tabs>
          <w:tab w:val="right" w:leader="dot" w:pos="9062"/>
        </w:tabs>
        <w:rPr>
          <w:rFonts w:eastAsiaTheme="minorEastAsia"/>
          <w:b w:val="0"/>
          <w:bCs w:val="0"/>
          <w:caps w:val="0"/>
          <w:noProof/>
          <w:sz w:val="22"/>
          <w:szCs w:val="22"/>
          <w:lang w:eastAsia="en-GB"/>
        </w:rPr>
      </w:pPr>
      <w:hyperlink w:anchor="_Toc516586754" w:history="1">
        <w:r w:rsidR="004F54B5" w:rsidRPr="00D6516F">
          <w:rPr>
            <w:rStyle w:val="Hyperlink"/>
            <w:noProof/>
          </w:rPr>
          <w:t>PART 1 – COURSE OVERVIEW</w:t>
        </w:r>
        <w:r w:rsidR="004F54B5">
          <w:rPr>
            <w:noProof/>
            <w:webHidden/>
          </w:rPr>
          <w:tab/>
        </w:r>
        <w:r w:rsidR="004F54B5">
          <w:rPr>
            <w:noProof/>
            <w:webHidden/>
          </w:rPr>
          <w:fldChar w:fldCharType="begin"/>
        </w:r>
        <w:r w:rsidR="004F54B5">
          <w:rPr>
            <w:noProof/>
            <w:webHidden/>
          </w:rPr>
          <w:instrText xml:space="preserve"> PAGEREF _Toc516586754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55"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Overview</w:t>
        </w:r>
        <w:r w:rsidR="004F54B5">
          <w:rPr>
            <w:noProof/>
            <w:webHidden/>
          </w:rPr>
          <w:tab/>
        </w:r>
        <w:r w:rsidR="004F54B5">
          <w:rPr>
            <w:noProof/>
            <w:webHidden/>
          </w:rPr>
          <w:fldChar w:fldCharType="begin"/>
        </w:r>
        <w:r w:rsidR="004F54B5">
          <w:rPr>
            <w:noProof/>
            <w:webHidden/>
          </w:rPr>
          <w:instrText xml:space="preserve"> PAGEREF _Toc516586755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56"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Purpose of the Model Course</w:t>
        </w:r>
        <w:r w:rsidR="004F54B5">
          <w:rPr>
            <w:noProof/>
            <w:webHidden/>
          </w:rPr>
          <w:tab/>
        </w:r>
        <w:r w:rsidR="004F54B5">
          <w:rPr>
            <w:noProof/>
            <w:webHidden/>
          </w:rPr>
          <w:fldChar w:fldCharType="begin"/>
        </w:r>
        <w:r w:rsidR="004F54B5">
          <w:rPr>
            <w:noProof/>
            <w:webHidden/>
          </w:rPr>
          <w:instrText xml:space="preserve"> PAGEREF _Toc516586756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57"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USE OF THE MODEL COURSE</w:t>
        </w:r>
        <w:r w:rsidR="004F54B5">
          <w:rPr>
            <w:noProof/>
            <w:webHidden/>
          </w:rPr>
          <w:tab/>
        </w:r>
        <w:r w:rsidR="004F54B5">
          <w:rPr>
            <w:noProof/>
            <w:webHidden/>
          </w:rPr>
          <w:fldChar w:fldCharType="begin"/>
        </w:r>
        <w:r w:rsidR="004F54B5">
          <w:rPr>
            <w:noProof/>
            <w:webHidden/>
          </w:rPr>
          <w:instrText xml:space="preserve"> PAGEREF _Toc516586757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58"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Acronyms</w:t>
        </w:r>
        <w:r w:rsidR="004F54B5">
          <w:rPr>
            <w:noProof/>
            <w:webHidden/>
          </w:rPr>
          <w:tab/>
        </w:r>
        <w:r w:rsidR="004F54B5">
          <w:rPr>
            <w:noProof/>
            <w:webHidden/>
          </w:rPr>
          <w:fldChar w:fldCharType="begin"/>
        </w:r>
        <w:r w:rsidR="004F54B5">
          <w:rPr>
            <w:noProof/>
            <w:webHidden/>
          </w:rPr>
          <w:instrText xml:space="preserve"> PAGEREF _Toc516586758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59"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definitions and clarifications</w:t>
        </w:r>
        <w:r w:rsidR="004F54B5">
          <w:rPr>
            <w:noProof/>
            <w:webHidden/>
          </w:rPr>
          <w:tab/>
        </w:r>
        <w:r w:rsidR="004F54B5">
          <w:rPr>
            <w:noProof/>
            <w:webHidden/>
          </w:rPr>
          <w:fldChar w:fldCharType="begin"/>
        </w:r>
        <w:r w:rsidR="004F54B5">
          <w:rPr>
            <w:noProof/>
            <w:webHidden/>
          </w:rPr>
          <w:instrText xml:space="preserve"> PAGEREF _Toc516586759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36465F">
      <w:pPr>
        <w:pStyle w:val="TOC1"/>
        <w:tabs>
          <w:tab w:val="right" w:leader="dot" w:pos="9062"/>
        </w:tabs>
        <w:rPr>
          <w:rFonts w:eastAsiaTheme="minorEastAsia"/>
          <w:b w:val="0"/>
          <w:bCs w:val="0"/>
          <w:caps w:val="0"/>
          <w:noProof/>
          <w:sz w:val="22"/>
          <w:szCs w:val="22"/>
          <w:lang w:eastAsia="en-GB"/>
        </w:rPr>
      </w:pPr>
      <w:hyperlink w:anchor="_Toc516586760" w:history="1">
        <w:r w:rsidR="004F54B5" w:rsidRPr="00D6516F">
          <w:rPr>
            <w:rStyle w:val="Hyperlink"/>
            <w:noProof/>
          </w:rPr>
          <w:t>PART 2 – DELIVERY OF THE MODEL COURSE</w:t>
        </w:r>
        <w:r w:rsidR="004F54B5">
          <w:rPr>
            <w:noProof/>
            <w:webHidden/>
          </w:rPr>
          <w:tab/>
        </w:r>
        <w:r w:rsidR="004F54B5">
          <w:rPr>
            <w:noProof/>
            <w:webHidden/>
          </w:rPr>
          <w:fldChar w:fldCharType="begin"/>
        </w:r>
        <w:r w:rsidR="004F54B5">
          <w:rPr>
            <w:noProof/>
            <w:webHidden/>
          </w:rPr>
          <w:instrText xml:space="preserve"> PAGEREF _Toc516586760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1"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_Toc516586761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2"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COURSE MODULES</w:t>
        </w:r>
        <w:r w:rsidR="004F54B5">
          <w:rPr>
            <w:noProof/>
            <w:webHidden/>
          </w:rPr>
          <w:tab/>
        </w:r>
        <w:r w:rsidR="004F54B5">
          <w:rPr>
            <w:noProof/>
            <w:webHidden/>
          </w:rPr>
          <w:fldChar w:fldCharType="begin"/>
        </w:r>
        <w:r w:rsidR="004F54B5">
          <w:rPr>
            <w:noProof/>
            <w:webHidden/>
          </w:rPr>
          <w:instrText xml:space="preserve"> PAGEREF _Toc516586762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3"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SUBJECT OUTLINE; DETAILED TEACHING SYLLABUS and presentation</w:t>
        </w:r>
        <w:r w:rsidR="004F54B5">
          <w:rPr>
            <w:noProof/>
            <w:webHidden/>
          </w:rPr>
          <w:tab/>
        </w:r>
        <w:r w:rsidR="004F54B5">
          <w:rPr>
            <w:noProof/>
            <w:webHidden/>
          </w:rPr>
          <w:fldChar w:fldCharType="begin"/>
        </w:r>
        <w:r w:rsidR="004F54B5">
          <w:rPr>
            <w:noProof/>
            <w:webHidden/>
          </w:rPr>
          <w:instrText xml:space="preserve"> PAGEREF _Toc516586763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4"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EVALUATION OR ASSESSMENT OF THE COURSE PARTICIPANTS</w:t>
        </w:r>
        <w:r w:rsidR="004F54B5">
          <w:rPr>
            <w:noProof/>
            <w:webHidden/>
          </w:rPr>
          <w:tab/>
        </w:r>
        <w:r w:rsidR="004F54B5">
          <w:rPr>
            <w:noProof/>
            <w:webHidden/>
          </w:rPr>
          <w:fldChar w:fldCharType="begin"/>
        </w:r>
        <w:r w:rsidR="004F54B5">
          <w:rPr>
            <w:noProof/>
            <w:webHidden/>
          </w:rPr>
          <w:instrText xml:space="preserve"> PAGEREF _Toc516586764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5"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IMPLEMENTATION</w:t>
        </w:r>
        <w:r w:rsidR="004F54B5">
          <w:rPr>
            <w:noProof/>
            <w:webHidden/>
          </w:rPr>
          <w:tab/>
        </w:r>
        <w:r w:rsidR="004F54B5">
          <w:rPr>
            <w:noProof/>
            <w:webHidden/>
          </w:rPr>
          <w:fldChar w:fldCharType="begin"/>
        </w:r>
        <w:r w:rsidR="004F54B5">
          <w:rPr>
            <w:noProof/>
            <w:webHidden/>
          </w:rPr>
          <w:instrText xml:space="preserve"> PAGEREF _Toc516586765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6465F">
      <w:pPr>
        <w:pStyle w:val="TOC1"/>
        <w:tabs>
          <w:tab w:val="right" w:leader="dot" w:pos="9062"/>
        </w:tabs>
        <w:rPr>
          <w:rFonts w:eastAsiaTheme="minorEastAsia"/>
          <w:b w:val="0"/>
          <w:bCs w:val="0"/>
          <w:caps w:val="0"/>
          <w:noProof/>
          <w:sz w:val="22"/>
          <w:szCs w:val="22"/>
          <w:lang w:eastAsia="en-GB"/>
        </w:rPr>
      </w:pPr>
      <w:hyperlink w:anchor="_Toc516586766" w:history="1">
        <w:r w:rsidR="004F54B5" w:rsidRPr="00D6516F">
          <w:rPr>
            <w:rStyle w:val="Hyperlink"/>
            <w:noProof/>
            <w:lang w:eastAsia="de-DE"/>
          </w:rPr>
          <w:t>PART 3 – COURSE FRAMEWORK</w:t>
        </w:r>
        <w:r w:rsidR="004F54B5">
          <w:rPr>
            <w:noProof/>
            <w:webHidden/>
          </w:rPr>
          <w:tab/>
        </w:r>
        <w:r w:rsidR="004F54B5">
          <w:rPr>
            <w:noProof/>
            <w:webHidden/>
          </w:rPr>
          <w:fldChar w:fldCharType="begin"/>
        </w:r>
        <w:r w:rsidR="004F54B5">
          <w:rPr>
            <w:noProof/>
            <w:webHidden/>
          </w:rPr>
          <w:instrText xml:space="preserve"> PAGEREF _Toc516586766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7"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_Toc516586767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8"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ENTRY LEVEL REQUIREMENTS FOR THE Master OF aton MANAGement</w:t>
        </w:r>
        <w:r w:rsidR="004F54B5">
          <w:rPr>
            <w:noProof/>
            <w:webHidden/>
          </w:rPr>
          <w:tab/>
        </w:r>
        <w:r w:rsidR="004F54B5">
          <w:rPr>
            <w:noProof/>
            <w:webHidden/>
          </w:rPr>
          <w:fldChar w:fldCharType="begin"/>
        </w:r>
        <w:r w:rsidR="004F54B5">
          <w:rPr>
            <w:noProof/>
            <w:webHidden/>
          </w:rPr>
          <w:instrText xml:space="preserve"> PAGEREF _Toc516586768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69" w:history="1">
        <w:r w:rsidR="004F54B5" w:rsidRPr="00D6516F">
          <w:rPr>
            <w:rStyle w:val="Hyperlink"/>
            <w:rFonts w:cstheme="minorHAnsi"/>
            <w:noProof/>
          </w:rPr>
          <w:t>3</w:t>
        </w:r>
        <w:r w:rsidR="004F54B5">
          <w:rPr>
            <w:rFonts w:eastAsiaTheme="minorEastAsia"/>
            <w:b w:val="0"/>
            <w:bCs w:val="0"/>
            <w:caps w:val="0"/>
            <w:noProof/>
            <w:sz w:val="22"/>
            <w:szCs w:val="22"/>
            <w:lang w:eastAsia="en-GB"/>
          </w:rPr>
          <w:tab/>
        </w:r>
        <w:r w:rsidR="004F54B5" w:rsidRPr="00D6516F">
          <w:rPr>
            <w:rStyle w:val="Hyperlink"/>
            <w:rFonts w:cstheme="minorHAnsi"/>
            <w:noProof/>
          </w:rPr>
          <w:t>COURSE PREQUALIFICATION</w:t>
        </w:r>
        <w:r w:rsidR="004F54B5">
          <w:rPr>
            <w:noProof/>
            <w:webHidden/>
          </w:rPr>
          <w:tab/>
        </w:r>
        <w:r w:rsidR="004F54B5">
          <w:rPr>
            <w:noProof/>
            <w:webHidden/>
          </w:rPr>
          <w:fldChar w:fldCharType="begin"/>
        </w:r>
        <w:r w:rsidR="004F54B5">
          <w:rPr>
            <w:noProof/>
            <w:webHidden/>
          </w:rPr>
          <w:instrText xml:space="preserve"> PAGEREF _Toc516586769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0"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COURSE INTAKE – LIMITATIONS</w:t>
        </w:r>
        <w:r w:rsidR="004F54B5">
          <w:rPr>
            <w:noProof/>
            <w:webHidden/>
          </w:rPr>
          <w:tab/>
        </w:r>
        <w:r w:rsidR="004F54B5">
          <w:rPr>
            <w:noProof/>
            <w:webHidden/>
          </w:rPr>
          <w:fldChar w:fldCharType="begin"/>
        </w:r>
        <w:r w:rsidR="004F54B5">
          <w:rPr>
            <w:noProof/>
            <w:webHidden/>
          </w:rPr>
          <w:instrText xml:space="preserve"> PAGEREF _Toc516586770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1"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TRAINING STAFF REQUIREMENTS</w:t>
        </w:r>
        <w:r w:rsidR="004F54B5">
          <w:rPr>
            <w:noProof/>
            <w:webHidden/>
          </w:rPr>
          <w:tab/>
        </w:r>
        <w:r w:rsidR="004F54B5">
          <w:rPr>
            <w:noProof/>
            <w:webHidden/>
          </w:rPr>
          <w:fldChar w:fldCharType="begin"/>
        </w:r>
        <w:r w:rsidR="004F54B5">
          <w:rPr>
            <w:noProof/>
            <w:webHidden/>
          </w:rPr>
          <w:instrText xml:space="preserve"> PAGEREF _Toc516586771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6465F">
      <w:pPr>
        <w:pStyle w:val="TOC1"/>
        <w:tabs>
          <w:tab w:val="left" w:pos="660"/>
          <w:tab w:val="right" w:leader="dot" w:pos="9062"/>
        </w:tabs>
        <w:rPr>
          <w:rFonts w:eastAsiaTheme="minorEastAsia"/>
          <w:b w:val="0"/>
          <w:bCs w:val="0"/>
          <w:caps w:val="0"/>
          <w:noProof/>
          <w:sz w:val="22"/>
          <w:szCs w:val="22"/>
          <w:lang w:eastAsia="en-GB"/>
        </w:rPr>
      </w:pPr>
      <w:hyperlink w:anchor="_Toc516586772" w:history="1">
        <w:r w:rsidR="004F54B5" w:rsidRPr="00D6516F">
          <w:rPr>
            <w:rStyle w:val="Hyperlink"/>
            <w:noProof/>
          </w:rPr>
          <w:t>5.1</w:t>
        </w:r>
        <w:r w:rsidR="004F54B5">
          <w:rPr>
            <w:rFonts w:eastAsiaTheme="minorEastAsia"/>
            <w:b w:val="0"/>
            <w:bCs w:val="0"/>
            <w:caps w:val="0"/>
            <w:noProof/>
            <w:sz w:val="22"/>
            <w:szCs w:val="22"/>
            <w:lang w:eastAsia="en-GB"/>
          </w:rPr>
          <w:tab/>
        </w:r>
        <w:r w:rsidR="004F54B5" w:rsidRPr="00D6516F">
          <w:rPr>
            <w:rStyle w:val="Hyperlink"/>
            <w:noProof/>
          </w:rPr>
          <w:t>Course instructors</w:t>
        </w:r>
        <w:r w:rsidR="004F54B5">
          <w:rPr>
            <w:noProof/>
            <w:webHidden/>
          </w:rPr>
          <w:tab/>
        </w:r>
        <w:r w:rsidR="004F54B5">
          <w:rPr>
            <w:noProof/>
            <w:webHidden/>
          </w:rPr>
          <w:fldChar w:fldCharType="begin"/>
        </w:r>
        <w:r w:rsidR="004F54B5">
          <w:rPr>
            <w:noProof/>
            <w:webHidden/>
          </w:rPr>
          <w:instrText xml:space="preserve"> PAGEREF _Toc516586772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6465F">
      <w:pPr>
        <w:pStyle w:val="TOC1"/>
        <w:tabs>
          <w:tab w:val="left" w:pos="660"/>
          <w:tab w:val="right" w:leader="dot" w:pos="9062"/>
        </w:tabs>
        <w:rPr>
          <w:rFonts w:eastAsiaTheme="minorEastAsia"/>
          <w:b w:val="0"/>
          <w:bCs w:val="0"/>
          <w:caps w:val="0"/>
          <w:noProof/>
          <w:sz w:val="22"/>
          <w:szCs w:val="22"/>
          <w:lang w:eastAsia="en-GB"/>
        </w:rPr>
      </w:pPr>
      <w:hyperlink w:anchor="_Toc516586773" w:history="1">
        <w:r w:rsidR="004F54B5" w:rsidRPr="00D6516F">
          <w:rPr>
            <w:rStyle w:val="Hyperlink"/>
            <w:noProof/>
          </w:rPr>
          <w:t>5.2</w:t>
        </w:r>
        <w:r w:rsidR="004F54B5">
          <w:rPr>
            <w:rFonts w:eastAsiaTheme="minorEastAsia"/>
            <w:b w:val="0"/>
            <w:bCs w:val="0"/>
            <w:caps w:val="0"/>
            <w:noProof/>
            <w:sz w:val="22"/>
            <w:szCs w:val="22"/>
            <w:lang w:eastAsia="en-GB"/>
          </w:rPr>
          <w:tab/>
        </w:r>
        <w:r w:rsidR="004F54B5" w:rsidRPr="00D6516F">
          <w:rPr>
            <w:rStyle w:val="Hyperlink"/>
            <w:noProof/>
          </w:rPr>
          <w:t>Course Assessors</w:t>
        </w:r>
        <w:r w:rsidR="004F54B5">
          <w:rPr>
            <w:noProof/>
            <w:webHidden/>
          </w:rPr>
          <w:tab/>
        </w:r>
        <w:r w:rsidR="004F54B5">
          <w:rPr>
            <w:noProof/>
            <w:webHidden/>
          </w:rPr>
          <w:fldChar w:fldCharType="begin"/>
        </w:r>
        <w:r w:rsidR="004F54B5">
          <w:rPr>
            <w:noProof/>
            <w:webHidden/>
          </w:rPr>
          <w:instrText xml:space="preserve"> PAGEREF _Toc516586773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4" w:history="1">
        <w:r w:rsidR="004F54B5" w:rsidRPr="00D6516F">
          <w:rPr>
            <w:rStyle w:val="Hyperlink"/>
            <w:noProof/>
          </w:rPr>
          <w:t>6</w:t>
        </w:r>
        <w:r w:rsidR="004F54B5">
          <w:rPr>
            <w:rFonts w:eastAsiaTheme="minorEastAsia"/>
            <w:b w:val="0"/>
            <w:bCs w:val="0"/>
            <w:caps w:val="0"/>
            <w:noProof/>
            <w:sz w:val="22"/>
            <w:szCs w:val="22"/>
            <w:lang w:eastAsia="en-GB"/>
          </w:rPr>
          <w:tab/>
        </w:r>
        <w:r w:rsidR="004F54B5" w:rsidRPr="00D6516F">
          <w:rPr>
            <w:rStyle w:val="Hyperlink"/>
            <w:noProof/>
          </w:rPr>
          <w:t>TEACHING FACILITIES AND EQUIPMENT</w:t>
        </w:r>
        <w:r w:rsidR="004F54B5">
          <w:rPr>
            <w:noProof/>
            <w:webHidden/>
          </w:rPr>
          <w:tab/>
        </w:r>
        <w:r w:rsidR="004F54B5">
          <w:rPr>
            <w:noProof/>
            <w:webHidden/>
          </w:rPr>
          <w:fldChar w:fldCharType="begin"/>
        </w:r>
        <w:r w:rsidR="004F54B5">
          <w:rPr>
            <w:noProof/>
            <w:webHidden/>
          </w:rPr>
          <w:instrText xml:space="preserve"> PAGEREF _Toc516586774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6465F">
      <w:pPr>
        <w:pStyle w:val="TOC1"/>
        <w:tabs>
          <w:tab w:val="right" w:leader="dot" w:pos="9062"/>
        </w:tabs>
        <w:rPr>
          <w:rFonts w:eastAsiaTheme="minorEastAsia"/>
          <w:b w:val="0"/>
          <w:bCs w:val="0"/>
          <w:caps w:val="0"/>
          <w:noProof/>
          <w:sz w:val="22"/>
          <w:szCs w:val="22"/>
          <w:lang w:eastAsia="en-GB"/>
        </w:rPr>
      </w:pPr>
      <w:hyperlink w:anchor="_Toc516586775" w:history="1">
        <w:r w:rsidR="004F54B5" w:rsidRPr="00D6516F">
          <w:rPr>
            <w:rStyle w:val="Hyperlink"/>
            <w:noProof/>
          </w:rPr>
          <w:t>PART 4 – GUIDELINES FOR INSTRUCTORS</w:t>
        </w:r>
        <w:r w:rsidR="004F54B5">
          <w:rPr>
            <w:noProof/>
            <w:webHidden/>
          </w:rPr>
          <w:tab/>
        </w:r>
        <w:r w:rsidR="004F54B5">
          <w:rPr>
            <w:noProof/>
            <w:webHidden/>
          </w:rPr>
          <w:fldChar w:fldCharType="begin"/>
        </w:r>
        <w:r w:rsidR="004F54B5">
          <w:rPr>
            <w:noProof/>
            <w:webHidden/>
          </w:rPr>
          <w:instrText xml:space="preserve"> PAGEREF _Toc516586775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6"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_Toc516586776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7"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CURRICULUM</w:t>
        </w:r>
        <w:r w:rsidR="004F54B5">
          <w:rPr>
            <w:noProof/>
            <w:webHidden/>
          </w:rPr>
          <w:tab/>
        </w:r>
        <w:r w:rsidR="004F54B5">
          <w:rPr>
            <w:noProof/>
            <w:webHidden/>
          </w:rPr>
          <w:fldChar w:fldCharType="begin"/>
        </w:r>
        <w:r w:rsidR="004F54B5">
          <w:rPr>
            <w:noProof/>
            <w:webHidden/>
          </w:rPr>
          <w:instrText xml:space="preserve"> PAGEREF _Toc516586777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6465F">
      <w:pPr>
        <w:pStyle w:val="TOC1"/>
        <w:tabs>
          <w:tab w:val="left" w:pos="440"/>
          <w:tab w:val="right" w:leader="dot" w:pos="9062"/>
        </w:tabs>
        <w:rPr>
          <w:rFonts w:eastAsiaTheme="minorEastAsia"/>
          <w:b w:val="0"/>
          <w:bCs w:val="0"/>
          <w:caps w:val="0"/>
          <w:noProof/>
          <w:sz w:val="22"/>
          <w:szCs w:val="22"/>
          <w:lang w:eastAsia="en-GB"/>
        </w:rPr>
      </w:pPr>
      <w:hyperlink w:anchor="_Toc516586778"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EVALUATION AND ASSESSMENT</w:t>
        </w:r>
        <w:r w:rsidR="004F54B5">
          <w:rPr>
            <w:noProof/>
            <w:webHidden/>
          </w:rPr>
          <w:tab/>
        </w:r>
        <w:r w:rsidR="004F54B5">
          <w:rPr>
            <w:noProof/>
            <w:webHidden/>
          </w:rPr>
          <w:fldChar w:fldCharType="begin"/>
        </w:r>
        <w:r w:rsidR="004F54B5">
          <w:rPr>
            <w:noProof/>
            <w:webHidden/>
          </w:rPr>
          <w:instrText xml:space="preserve"> PAGEREF _Toc516586778 \h </w:instrText>
        </w:r>
        <w:r w:rsidR="004F54B5">
          <w:rPr>
            <w:noProof/>
            <w:webHidden/>
          </w:rPr>
        </w:r>
        <w:r w:rsidR="004F54B5">
          <w:rPr>
            <w:noProof/>
            <w:webHidden/>
          </w:rPr>
          <w:fldChar w:fldCharType="separate"/>
        </w:r>
        <w:r w:rsidR="004F54B5">
          <w:rPr>
            <w:noProof/>
            <w:webHidden/>
          </w:rPr>
          <w:t>12</w:t>
        </w:r>
        <w:r w:rsidR="004F54B5">
          <w:rPr>
            <w:noProof/>
            <w:webHidden/>
          </w:rPr>
          <w:fldChar w:fldCharType="end"/>
        </w:r>
      </w:hyperlink>
    </w:p>
    <w:p w:rsidR="004F54B5" w:rsidRDefault="0036465F">
      <w:pPr>
        <w:pStyle w:val="TOC1"/>
        <w:tabs>
          <w:tab w:val="right" w:leader="dot" w:pos="9062"/>
        </w:tabs>
        <w:rPr>
          <w:rFonts w:eastAsiaTheme="minorEastAsia"/>
          <w:b w:val="0"/>
          <w:bCs w:val="0"/>
          <w:caps w:val="0"/>
          <w:noProof/>
          <w:sz w:val="22"/>
          <w:szCs w:val="22"/>
          <w:lang w:eastAsia="en-GB"/>
        </w:rPr>
      </w:pPr>
      <w:hyperlink w:anchor="_Toc516586779" w:history="1">
        <w:r w:rsidR="004F54B5" w:rsidRPr="00D6516F">
          <w:rPr>
            <w:rStyle w:val="Hyperlink"/>
            <w:noProof/>
          </w:rPr>
          <w:t>PART 5 – COURSE SYLLABUS</w:t>
        </w:r>
        <w:r w:rsidR="004F54B5">
          <w:rPr>
            <w:noProof/>
            <w:webHidden/>
          </w:rPr>
          <w:tab/>
        </w:r>
        <w:r w:rsidR="004F54B5">
          <w:rPr>
            <w:noProof/>
            <w:webHidden/>
          </w:rPr>
          <w:fldChar w:fldCharType="begin"/>
        </w:r>
        <w:r w:rsidR="004F54B5">
          <w:rPr>
            <w:noProof/>
            <w:webHidden/>
          </w:rPr>
          <w:instrText xml:space="preserve"> PAGEREF _Toc516586779 \h </w:instrText>
        </w:r>
        <w:r w:rsidR="004F54B5">
          <w:rPr>
            <w:noProof/>
            <w:webHidden/>
          </w:rPr>
        </w:r>
        <w:r w:rsidR="004F54B5">
          <w:rPr>
            <w:noProof/>
            <w:webHidden/>
          </w:rPr>
          <w:fldChar w:fldCharType="separate"/>
        </w:r>
        <w:r w:rsidR="004F54B5">
          <w:rPr>
            <w:noProof/>
            <w:webHidden/>
          </w:rPr>
          <w:t>14</w:t>
        </w:r>
        <w:r w:rsidR="004F54B5">
          <w:rPr>
            <w:noProof/>
            <w:webHidden/>
          </w:rPr>
          <w:fldChar w:fldCharType="end"/>
        </w:r>
      </w:hyperlink>
    </w:p>
    <w:p w:rsidR="008908BD" w:rsidRPr="00A4164D" w:rsidRDefault="008908BD" w:rsidP="008908BD">
      <w:r w:rsidRPr="00A4164D">
        <w:fldChar w:fldCharType="end"/>
      </w:r>
    </w:p>
    <w:p w:rsidR="00E00271" w:rsidRPr="0006542A" w:rsidRDefault="00E00271" w:rsidP="0006542A">
      <w:pPr>
        <w:rPr>
          <w:rFonts w:ascii="Calibri Light" w:hAnsi="Calibri Light"/>
          <w:sz w:val="50"/>
          <w:szCs w:val="50"/>
        </w:rPr>
        <w:sectPr w:rsidR="00E00271" w:rsidRPr="0006542A" w:rsidSect="005D7E57">
          <w:headerReference w:type="even" r:id="rId14"/>
          <w:headerReference w:type="default" r:id="rId15"/>
          <w:headerReference w:type="first" r:id="rId16"/>
          <w:footerReference w:type="first" r:id="rId17"/>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A4164D" w:rsidRDefault="001B5743" w:rsidP="001B5743">
      <w:pPr>
        <w:pStyle w:val="Title"/>
        <w:rPr>
          <w:rFonts w:asciiTheme="minorHAnsi" w:hAnsiTheme="minorHAnsi"/>
        </w:rPr>
      </w:pPr>
      <w:bookmarkStart w:id="2" w:name="_Toc419881195"/>
      <w:bookmarkStart w:id="3" w:name="_Toc516586753"/>
      <w:r w:rsidRPr="00A4164D">
        <w:rPr>
          <w:rFonts w:asciiTheme="minorHAnsi" w:hAnsiTheme="minorHAnsi"/>
        </w:rPr>
        <w:t>Foreword</w:t>
      </w:r>
      <w:bookmarkEnd w:id="2"/>
      <w:bookmarkEnd w:id="3"/>
    </w:p>
    <w:p w:rsidR="00AD1791" w:rsidRDefault="001B5743" w:rsidP="00FD4F27">
      <w:pPr>
        <w:jc w:val="both"/>
        <w:rPr>
          <w:lang w:eastAsia="de-DE"/>
        </w:rPr>
      </w:pPr>
      <w:bookmarkStart w:id="4" w:name="_Toc419881196"/>
      <w:r w:rsidRPr="00A4164D">
        <w:rPr>
          <w:lang w:eastAsia="de-DE"/>
        </w:rPr>
        <w:t xml:space="preserve">The International Association of Marine Aids to Navigation and Lighthouse Authorities (IALA) recognises that training in all aspects of the management of </w:t>
      </w:r>
      <w:ins w:id="5" w:author="Adam Hay" w:date="2018-10-18T00:04:00Z">
        <w:r w:rsidR="009E6E0B">
          <w:rPr>
            <w:lang w:eastAsia="de-DE"/>
          </w:rPr>
          <w:t xml:space="preserve">Marine </w:t>
        </w:r>
      </w:ins>
      <w:r w:rsidRPr="00A4164D">
        <w:rPr>
          <w:lang w:eastAsia="de-DE"/>
        </w:rPr>
        <w:t>Aids to Navigation (AtoN) service delivery is critical to the consistent provision of that AtoN service</w:t>
      </w:r>
      <w:bookmarkEnd w:id="4"/>
      <w:r w:rsidR="00AD1791">
        <w:rPr>
          <w:lang w:eastAsia="de-DE"/>
        </w:rPr>
        <w:t xml:space="preserve">.  </w:t>
      </w:r>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w:t>
      </w:r>
      <w:r w:rsidR="00AD1791">
        <w:rPr>
          <w:lang w:eastAsia="de-DE"/>
        </w:rPr>
        <w:t xml:space="preserve">published IALA Standard 1050 on training and certification and </w:t>
      </w:r>
      <w:r w:rsidRPr="00A4164D">
        <w:rPr>
          <w:rFonts w:cs="Arial"/>
          <w:lang w:eastAsia="de-DE"/>
        </w:rPr>
        <w:t xml:space="preserve">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w:t>
      </w:r>
      <w:r w:rsidR="00071057">
        <w:rPr>
          <w:rFonts w:cs="Arial"/>
          <w:lang w:eastAsia="de-DE"/>
        </w:rPr>
        <w:t xml:space="preserve">extends that basic </w:t>
      </w:r>
      <w:r w:rsidR="00F20315">
        <w:rPr>
          <w:rFonts w:cs="Arial"/>
          <w:lang w:eastAsia="de-DE"/>
        </w:rPr>
        <w:t xml:space="preserve">level of competency so that </w:t>
      </w:r>
      <w:r w:rsidR="00AD1791">
        <w:rPr>
          <w:rFonts w:cs="Arial"/>
          <w:lang w:eastAsia="de-DE"/>
        </w:rPr>
        <w:t xml:space="preserve">a </w:t>
      </w:r>
      <w:r w:rsidR="00F20315">
        <w:rPr>
          <w:rFonts w:cs="Arial"/>
          <w:lang w:eastAsia="de-DE"/>
        </w:rPr>
        <w:t xml:space="preserve">more senior AtoN manager can demonstrate competency as a “Master of Aids to Navigation”.  </w:t>
      </w:r>
    </w:p>
    <w:p w:rsidR="001B5743" w:rsidRPr="00A4164D" w:rsidRDefault="001B5743" w:rsidP="00FD4F27">
      <w:pPr>
        <w:jc w:val="both"/>
        <w:rPr>
          <w:rFonts w:cs="Arial"/>
          <w:lang w:eastAsia="de-DE"/>
        </w:rPr>
      </w:pPr>
      <w:r w:rsidRPr="002B6EE6">
        <w:rPr>
          <w:rFonts w:cs="Arial"/>
          <w:lang w:eastAsia="de-DE"/>
        </w:rPr>
        <w:t>This model course</w:t>
      </w:r>
      <w:r w:rsidR="002B6EE6" w:rsidRPr="002B6EE6">
        <w:rPr>
          <w:rFonts w:cs="Arial"/>
          <w:lang w:eastAsia="de-DE"/>
        </w:rPr>
        <w:t xml:space="preserve">, </w:t>
      </w:r>
      <w:r w:rsidR="002B6EE6">
        <w:rPr>
          <w:rFonts w:cs="Arial"/>
          <w:lang w:eastAsia="de-DE"/>
        </w:rPr>
        <w:t xml:space="preserve">which </w:t>
      </w:r>
      <w:r w:rsidR="002B6EE6" w:rsidRPr="002B6EE6">
        <w:rPr>
          <w:iCs/>
          <w:lang w:val="en-US"/>
        </w:rPr>
        <w:t>is an extension of the IALA Level 1 AtoN Manager course</w:t>
      </w:r>
      <w:r w:rsidR="002B6EE6">
        <w:rPr>
          <w:iCs/>
          <w:lang w:val="en-US"/>
        </w:rPr>
        <w:t xml:space="preserve">, </w:t>
      </w:r>
      <w:r w:rsidRPr="002B6EE6">
        <w:rPr>
          <w:rFonts w:cs="Arial"/>
          <w:lang w:eastAsia="de-DE"/>
        </w:rPr>
        <w:t>is intended to provide national members and other appropriate authorities charged with the provision of AtoN services</w:t>
      </w:r>
      <w:r w:rsidRPr="00A4164D">
        <w:rPr>
          <w:rFonts w:cs="Arial"/>
          <w:lang w:eastAsia="de-DE"/>
        </w:rPr>
        <w:t xml:space="preserve"> with specific guidance on the training of </w:t>
      </w:r>
      <w:r w:rsidR="00F20315">
        <w:rPr>
          <w:rFonts w:cs="Arial"/>
          <w:lang w:eastAsia="de-DE"/>
        </w:rPr>
        <w:t xml:space="preserve">senior </w:t>
      </w:r>
      <w:r w:rsidRPr="00A4164D">
        <w:rPr>
          <w:rFonts w:cs="Arial"/>
          <w:lang w:eastAsia="de-DE"/>
        </w:rPr>
        <w:t xml:space="preserve">AtoN managers. It is intended to be delivered </w:t>
      </w:r>
      <w:r w:rsidR="00F20315">
        <w:rPr>
          <w:rFonts w:cs="Arial"/>
          <w:lang w:eastAsia="de-DE"/>
        </w:rPr>
        <w:t xml:space="preserve">primarily by the IALA World-Wide Academy and </w:t>
      </w:r>
      <w:r w:rsidRPr="00A4164D">
        <w:rPr>
          <w:rFonts w:cs="Arial"/>
          <w:lang w:eastAsia="de-DE"/>
        </w:rPr>
        <w:t xml:space="preserve">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w:t>
      </w:r>
      <w:r w:rsidR="00F20315">
        <w:rPr>
          <w:rFonts w:cs="Arial"/>
          <w:lang w:eastAsia="de-DE"/>
        </w:rPr>
        <w:t>-</w:t>
      </w:r>
      <w:r w:rsidRPr="00A4164D">
        <w:rPr>
          <w:rFonts w:cs="Arial"/>
          <w:lang w:eastAsia="de-DE"/>
        </w:rPr>
        <w:t>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164D" w:rsidRDefault="001B5743" w:rsidP="00A4164D">
      <w:pPr>
        <w:tabs>
          <w:tab w:val="left" w:pos="5387"/>
        </w:tabs>
        <w:spacing w:after="0" w:line="240" w:lineRule="auto"/>
        <w:rPr>
          <w:lang w:eastAsia="de-DE"/>
        </w:rPr>
      </w:pPr>
      <w:r w:rsidRPr="00A4164D">
        <w:rPr>
          <w:lang w:eastAsia="de-DE"/>
        </w:rPr>
        <w:t>10 rue des Gaudines, 78100</w:t>
      </w:r>
      <w:r w:rsidRPr="00A4164D">
        <w:rPr>
          <w:lang w:eastAsia="de-DE"/>
        </w:rPr>
        <w:tab/>
        <w:t>Fax:</w:t>
      </w:r>
      <w:r w:rsidRPr="00A4164D">
        <w:rPr>
          <w:lang w:eastAsia="de-DE"/>
        </w:rPr>
        <w:tab/>
      </w:r>
      <w:r w:rsidRPr="00A4164D">
        <w:rPr>
          <w:lang w:eastAsia="de-DE"/>
        </w:rPr>
        <w:tab/>
        <w:t>(+) 33 1 34 51 82 05</w:t>
      </w:r>
    </w:p>
    <w:p w:rsidR="001B5743" w:rsidRPr="00A4164D" w:rsidRDefault="001B5743" w:rsidP="00A4164D">
      <w:pPr>
        <w:tabs>
          <w:tab w:val="left" w:pos="5387"/>
        </w:tabs>
        <w:spacing w:after="0" w:line="240" w:lineRule="auto"/>
      </w:pPr>
      <w:r w:rsidRPr="00A4164D">
        <w:rPr>
          <w:lang w:eastAsia="de-DE"/>
        </w:rPr>
        <w:t>Saint Germain-en-Laye</w:t>
      </w:r>
      <w:r w:rsidRPr="00A4164D">
        <w:rPr>
          <w:lang w:eastAsia="de-DE"/>
        </w:rPr>
        <w:tab/>
        <w:t>e-mail:</w:t>
      </w:r>
      <w:r w:rsidRPr="00A4164D">
        <w:rPr>
          <w:lang w:eastAsia="de-DE"/>
        </w:rPr>
        <w:tab/>
      </w:r>
      <w:r w:rsidR="00A4164D">
        <w:rPr>
          <w:lang w:eastAsia="de-DE"/>
        </w:rPr>
        <w:tab/>
      </w:r>
      <w:hyperlink r:id="rId18" w:history="1">
        <w:r w:rsidRPr="00A4164D">
          <w:rPr>
            <w:rStyle w:val="Hyperlink"/>
            <w:rFonts w:eastAsia="Calibri"/>
          </w:rPr>
          <w:t>academy@iala-aism.org</w:t>
        </w:r>
      </w:hyperlink>
    </w:p>
    <w:p w:rsidR="001B5743" w:rsidRPr="00A4164D" w:rsidRDefault="001B5743" w:rsidP="00A4164D">
      <w:pPr>
        <w:tabs>
          <w:tab w:val="left" w:pos="5387"/>
        </w:tabs>
        <w:spacing w:after="0" w:line="240" w:lineRule="auto"/>
      </w:pPr>
      <w:r w:rsidRPr="00A4164D">
        <w:rPr>
          <w:lang w:eastAsia="de-DE"/>
        </w:rPr>
        <w:t>France</w:t>
      </w:r>
      <w:r w:rsidRPr="00A4164D">
        <w:rPr>
          <w:lang w:eastAsia="de-DE"/>
        </w:rPr>
        <w:tab/>
        <w:t>Internet:</w:t>
      </w:r>
      <w:r w:rsidRPr="00A4164D">
        <w:rPr>
          <w:lang w:eastAsia="de-DE"/>
        </w:rPr>
        <w:tab/>
      </w:r>
      <w:r w:rsidR="00A4164D">
        <w:rPr>
          <w:lang w:eastAsia="de-DE"/>
        </w:rPr>
        <w:tab/>
      </w:r>
      <w:hyperlink r:id="rId19" w:history="1">
        <w:r w:rsidRPr="00A4164D">
          <w:rPr>
            <w:rStyle w:val="Hyperlink"/>
            <w:rFonts w:cs="Arial"/>
            <w:lang w:eastAsia="de-DE"/>
          </w:rPr>
          <w:t>www.iala-aism.org</w:t>
        </w:r>
      </w:hyperlink>
    </w:p>
    <w:p w:rsidR="001B5743" w:rsidRPr="00A4164D" w:rsidRDefault="001B5743" w:rsidP="001B5743">
      <w:pPr>
        <w:pStyle w:val="Title"/>
        <w:spacing w:after="240"/>
        <w:rPr>
          <w:rFonts w:asciiTheme="minorHAnsi" w:hAnsiTheme="minorHAnsi"/>
          <w:lang w:eastAsia="de-DE"/>
        </w:rPr>
      </w:pPr>
    </w:p>
    <w:p w:rsidR="001B5743" w:rsidRPr="00A4164D" w:rsidRDefault="001B5743" w:rsidP="001B5743">
      <w:pPr>
        <w:rPr>
          <w:rFonts w:cs="Arial"/>
          <w:b/>
          <w:bCs/>
          <w:kern w:val="28"/>
          <w:sz w:val="32"/>
          <w:szCs w:val="32"/>
          <w:lang w:eastAsia="de-DE"/>
        </w:rPr>
      </w:pPr>
      <w:r w:rsidRPr="00A4164D">
        <w:rPr>
          <w:lang w:eastAsia="de-DE"/>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6" w:name="_Toc419881197"/>
      <w:bookmarkStart w:id="7" w:name="_Toc516586754"/>
      <w:r w:rsidRPr="00BC3B2D">
        <w:rPr>
          <w:rFonts w:asciiTheme="minorHAnsi" w:hAnsiTheme="minorHAnsi"/>
          <w:color w:val="2E74B5" w:themeColor="accent1" w:themeShade="BF"/>
        </w:rPr>
        <w:lastRenderedPageBreak/>
        <w:t xml:space="preserve">PART </w:t>
      </w:r>
      <w:r w:rsidR="00BC3B2D" w:rsidRPr="00BC3B2D">
        <w:rPr>
          <w:rFonts w:asciiTheme="minorHAnsi" w:hAnsiTheme="minorHAnsi"/>
          <w:color w:val="2E74B5" w:themeColor="accent1" w:themeShade="BF"/>
        </w:rPr>
        <w:t>1</w:t>
      </w:r>
      <w:r w:rsidRPr="00BC3B2D">
        <w:rPr>
          <w:rFonts w:asciiTheme="minorHAnsi" w:hAnsiTheme="minorHAnsi"/>
          <w:color w:val="2E74B5" w:themeColor="accent1" w:themeShade="BF"/>
        </w:rPr>
        <w:t xml:space="preserve"> – COURSE OVERVIEW</w:t>
      </w:r>
      <w:bookmarkEnd w:id="6"/>
      <w:bookmarkEnd w:id="7"/>
    </w:p>
    <w:p w:rsidR="001B5743" w:rsidRPr="00BC3B2D" w:rsidRDefault="001B5743" w:rsidP="00BC3B2D">
      <w:pPr>
        <w:pStyle w:val="Heading1"/>
        <w:keepLines w:val="0"/>
        <w:numPr>
          <w:ilvl w:val="0"/>
          <w:numId w:val="14"/>
        </w:numPr>
        <w:spacing w:before="240" w:line="240" w:lineRule="auto"/>
        <w:rPr>
          <w:rFonts w:asciiTheme="minorHAnsi" w:hAnsiTheme="minorHAnsi"/>
        </w:rPr>
      </w:pPr>
      <w:bookmarkStart w:id="8" w:name="_Toc419881198"/>
      <w:bookmarkStart w:id="9" w:name="_Toc516586755"/>
      <w:r w:rsidRPr="00BC3B2D">
        <w:rPr>
          <w:rFonts w:asciiTheme="minorHAnsi" w:hAnsiTheme="minorHAnsi"/>
        </w:rPr>
        <w:t>Overview</w:t>
      </w:r>
      <w:bookmarkEnd w:id="8"/>
      <w:bookmarkEnd w:id="9"/>
    </w:p>
    <w:p w:rsidR="002758C8" w:rsidRDefault="00E74A2E" w:rsidP="001B5743">
      <w:pPr>
        <w:pStyle w:val="BodyText"/>
        <w:rPr>
          <w:rFonts w:asciiTheme="minorHAnsi" w:hAnsiTheme="minorHAnsi"/>
          <w:lang w:eastAsia="de-DE"/>
        </w:rPr>
      </w:pPr>
      <w:r>
        <w:rPr>
          <w:rFonts w:asciiTheme="minorHAnsi" w:hAnsiTheme="minorHAnsi"/>
          <w:lang w:eastAsia="de-DE"/>
        </w:rPr>
        <w:t xml:space="preserve">IALA </w:t>
      </w:r>
      <w:r w:rsidR="002758C8">
        <w:rPr>
          <w:rFonts w:asciiTheme="minorHAnsi" w:hAnsiTheme="minorHAnsi"/>
          <w:lang w:eastAsia="de-DE"/>
        </w:rPr>
        <w:t xml:space="preserve">Standard 1050 on training and certification </w:t>
      </w:r>
      <w:r>
        <w:rPr>
          <w:rFonts w:asciiTheme="minorHAnsi" w:hAnsiTheme="minorHAnsi"/>
          <w:lang w:eastAsia="de-DE"/>
        </w:rPr>
        <w:t xml:space="preserve">recommends that </w:t>
      </w:r>
      <w:r w:rsidR="002758C8">
        <w:rPr>
          <w:rFonts w:asciiTheme="minorHAnsi" w:hAnsiTheme="minorHAnsi"/>
          <w:lang w:eastAsia="de-DE"/>
        </w:rPr>
        <w:t xml:space="preserve">national Competent Authorities and the </w:t>
      </w:r>
      <w:r w:rsidR="00F20315">
        <w:rPr>
          <w:rFonts w:asciiTheme="minorHAnsi" w:hAnsiTheme="minorHAnsi"/>
          <w:lang w:eastAsia="de-DE"/>
        </w:rPr>
        <w:t xml:space="preserve">accredited </w:t>
      </w:r>
      <w:r>
        <w:rPr>
          <w:rFonts w:asciiTheme="minorHAnsi" w:hAnsiTheme="minorHAnsi"/>
          <w:lang w:eastAsia="de-DE"/>
        </w:rPr>
        <w:t>training o</w:t>
      </w:r>
      <w:r w:rsidR="001B5743" w:rsidRPr="00A4164D">
        <w:rPr>
          <w:rFonts w:asciiTheme="minorHAnsi" w:hAnsiTheme="minorHAnsi"/>
          <w:lang w:eastAsia="de-DE"/>
        </w:rPr>
        <w:t xml:space="preserve">rganisations </w:t>
      </w:r>
      <w:r w:rsidR="00F20315">
        <w:rPr>
          <w:rFonts w:asciiTheme="minorHAnsi" w:hAnsiTheme="minorHAnsi"/>
          <w:lang w:eastAsia="de-DE"/>
        </w:rPr>
        <w:t xml:space="preserve">(ATOs) </w:t>
      </w:r>
      <w:r w:rsidR="002758C8">
        <w:rPr>
          <w:rFonts w:asciiTheme="minorHAnsi" w:hAnsiTheme="minorHAnsi"/>
          <w:lang w:eastAsia="de-DE"/>
        </w:rPr>
        <w:t xml:space="preserve">in their country </w:t>
      </w:r>
      <w:r w:rsidR="001B5743" w:rsidRPr="00A4164D">
        <w:rPr>
          <w:rFonts w:asciiTheme="minorHAnsi" w:hAnsiTheme="minorHAnsi"/>
          <w:lang w:eastAsia="de-DE"/>
        </w:rPr>
        <w:t>utilise model courses concerned with the provision of AtoN services, in accordance with IALA Recommendation</w:t>
      </w:r>
      <w:r w:rsidR="002758C8">
        <w:rPr>
          <w:rFonts w:asciiTheme="minorHAnsi" w:hAnsiTheme="minorHAnsi"/>
          <w:lang w:eastAsia="de-DE"/>
        </w:rPr>
        <w:t>s O-149 and</w:t>
      </w:r>
      <w:r w:rsidR="001B5743" w:rsidRPr="00A4164D">
        <w:rPr>
          <w:rFonts w:asciiTheme="minorHAnsi" w:hAnsiTheme="minorHAnsi"/>
          <w:lang w:eastAsia="de-DE"/>
        </w:rPr>
        <w:t xml:space="preserve">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2758C8" w:rsidP="001B5743">
      <w:pPr>
        <w:pStyle w:val="BodyText"/>
        <w:rPr>
          <w:rFonts w:asciiTheme="minorHAnsi" w:hAnsiTheme="minorHAnsi"/>
          <w:lang w:eastAsia="de-DE"/>
        </w:rPr>
      </w:pPr>
      <w:r>
        <w:rPr>
          <w:rFonts w:asciiTheme="minorHAnsi" w:hAnsiTheme="minorHAnsi"/>
          <w:lang w:eastAsia="de-DE"/>
        </w:rPr>
        <w:t xml:space="preserve">IALA Standard 1050 recognises that Competent Authorities have a transition period of four years from June 2018 to conform to the normative provisions to claim compliance to that Standard. </w:t>
      </w:r>
      <w:r w:rsidR="00DB4851">
        <w:rPr>
          <w:rFonts w:asciiTheme="minorHAnsi" w:hAnsiTheme="minorHAnsi"/>
          <w:lang w:eastAsia="de-DE"/>
        </w:rPr>
        <w:t xml:space="preserve">Successful completion of this model course would be taken as a clear indication of compliance.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0" w:name="_Toc419881199"/>
      <w:bookmarkStart w:id="11" w:name="_Toc516586756"/>
      <w:r w:rsidRPr="00A4164D">
        <w:rPr>
          <w:rFonts w:asciiTheme="minorHAnsi" w:hAnsiTheme="minorHAnsi"/>
        </w:rPr>
        <w:t>Purpose of the Model Course</w:t>
      </w:r>
      <w:bookmarkEnd w:id="10"/>
      <w:bookmarkEnd w:id="11"/>
    </w:p>
    <w:p w:rsidR="001B5743" w:rsidRPr="00A4164D" w:rsidRDefault="00406718" w:rsidP="00406718">
      <w:pPr>
        <w:jc w:val="both"/>
        <w:rPr>
          <w:lang w:eastAsia="de-DE"/>
        </w:rPr>
      </w:pPr>
      <w:r w:rsidRPr="00406718">
        <w:rPr>
          <w:iCs/>
          <w:lang w:val="en-US"/>
        </w:rPr>
        <w:t xml:space="preserve">This Master of Aids to Navigation Manager course is an extension of the IALA Level 1 AtoN Manager course. While the Level 1 course focuses on training the operational, technical and managerial aspects of AtoN service provision </w:t>
      </w:r>
      <w:r>
        <w:rPr>
          <w:iCs/>
          <w:lang w:val="en-US"/>
        </w:rPr>
        <w:t>at a</w:t>
      </w:r>
      <w:r w:rsidRPr="00406718">
        <w:rPr>
          <w:iCs/>
          <w:lang w:val="en-US"/>
        </w:rPr>
        <w:t xml:space="preserve"> practical level, the Master </w:t>
      </w:r>
      <w:r>
        <w:rPr>
          <w:iCs/>
          <w:lang w:val="en-US"/>
        </w:rPr>
        <w:t xml:space="preserve">of AtoN Management </w:t>
      </w:r>
      <w:r w:rsidRPr="00406718">
        <w:rPr>
          <w:iCs/>
          <w:lang w:val="en-US"/>
        </w:rPr>
        <w:t>course is more theoretic</w:t>
      </w:r>
      <w:r>
        <w:rPr>
          <w:iCs/>
          <w:lang w:val="en-US"/>
        </w:rPr>
        <w:t>al</w:t>
      </w:r>
      <w:r w:rsidRPr="00406718">
        <w:rPr>
          <w:iCs/>
          <w:lang w:val="en-US"/>
        </w:rPr>
        <w:t xml:space="preserve"> and addresses key aspects of Aids to Navigation </w:t>
      </w:r>
      <w:r>
        <w:rPr>
          <w:iCs/>
          <w:lang w:val="en-US"/>
        </w:rPr>
        <w:t>g</w:t>
      </w:r>
      <w:r w:rsidRPr="00406718">
        <w:rPr>
          <w:iCs/>
          <w:lang w:val="en-US"/>
        </w:rPr>
        <w:t xml:space="preserve">overnance </w:t>
      </w:r>
      <w:r>
        <w:rPr>
          <w:iCs/>
          <w:lang w:val="en-US"/>
        </w:rPr>
        <w:t>from</w:t>
      </w:r>
      <w:r w:rsidRPr="00406718">
        <w:rPr>
          <w:iCs/>
          <w:lang w:val="en-US"/>
        </w:rPr>
        <w:t xml:space="preserve"> a strategic perspective.</w:t>
      </w:r>
      <w:r>
        <w:rPr>
          <w:iCs/>
          <w:lang w:val="en-US"/>
        </w:rPr>
        <w:t xml:space="preserve"> </w:t>
      </w:r>
      <w:r>
        <w:rPr>
          <w:lang w:eastAsia="de-DE"/>
        </w:rPr>
        <w:t>Its purpose</w:t>
      </w:r>
      <w:r w:rsidR="001B5743" w:rsidRPr="00406718">
        <w:rPr>
          <w:lang w:eastAsia="de-DE"/>
        </w:rPr>
        <w:t xml:space="preserve"> is to assist maritime </w:t>
      </w:r>
      <w:r w:rsidR="00F20315" w:rsidRPr="00406718">
        <w:rPr>
          <w:lang w:eastAsia="de-DE"/>
        </w:rPr>
        <w:t>ATOs</w:t>
      </w:r>
      <w:r w:rsidR="001B5743" w:rsidRPr="00406718">
        <w:rPr>
          <w:lang w:eastAsia="de-DE"/>
        </w:rPr>
        <w:t xml:space="preserve"> and their teaching staff with the preparation and introduction of </w:t>
      </w:r>
      <w:r w:rsidR="00F20315" w:rsidRPr="00406718">
        <w:rPr>
          <w:lang w:eastAsia="de-DE"/>
        </w:rPr>
        <w:t xml:space="preserve">a specific </w:t>
      </w:r>
      <w:r w:rsidR="001B5743" w:rsidRPr="00406718">
        <w:rPr>
          <w:lang w:eastAsia="de-DE"/>
        </w:rPr>
        <w:t xml:space="preserve">training course for </w:t>
      </w:r>
      <w:r w:rsidR="00F20315" w:rsidRPr="00406718">
        <w:rPr>
          <w:lang w:eastAsia="de-DE"/>
        </w:rPr>
        <w:t xml:space="preserve">senior management </w:t>
      </w:r>
      <w:r w:rsidR="001B5743" w:rsidRPr="00406718">
        <w:rPr>
          <w:lang w:eastAsia="de-DE"/>
        </w:rPr>
        <w:t>personnel concerned with AtoN service provision</w:t>
      </w:r>
      <w:r w:rsidR="009A7316" w:rsidRPr="00406718">
        <w:rPr>
          <w:lang w:eastAsia="de-DE"/>
        </w:rPr>
        <w:t xml:space="preserve"> or its supervision</w:t>
      </w:r>
      <w:r w:rsidR="001B5743" w:rsidRPr="00406718">
        <w:rPr>
          <w:lang w:eastAsia="de-DE"/>
        </w:rPr>
        <w:t>.</w:t>
      </w:r>
      <w:r w:rsidRPr="00406718">
        <w:rPr>
          <w:lang w:eastAsia="de-DE"/>
        </w:rPr>
        <w:t xml:space="preserve"> </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1B5743">
      <w:pPr>
        <w:pStyle w:val="Heading1"/>
        <w:keepLines w:val="0"/>
        <w:numPr>
          <w:ilvl w:val="0"/>
          <w:numId w:val="14"/>
        </w:numPr>
        <w:spacing w:before="240" w:line="240" w:lineRule="auto"/>
        <w:rPr>
          <w:rFonts w:asciiTheme="minorHAnsi" w:hAnsiTheme="minorHAnsi"/>
        </w:rPr>
      </w:pPr>
      <w:bookmarkStart w:id="12" w:name="_Toc419881200"/>
      <w:bookmarkStart w:id="13" w:name="_Toc516586757"/>
      <w:r w:rsidRPr="00A4164D">
        <w:rPr>
          <w:rFonts w:asciiTheme="minorHAnsi" w:hAnsiTheme="minorHAnsi"/>
        </w:rPr>
        <w:t>USE OF THE MODEL COURSE</w:t>
      </w:r>
      <w:bookmarkEnd w:id="12"/>
      <w:bookmarkEnd w:id="13"/>
    </w:p>
    <w:p w:rsidR="002947E7"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EC1FFB">
        <w:rPr>
          <w:rFonts w:asciiTheme="minorHAnsi" w:hAnsiTheme="minorHAnsi"/>
          <w:lang w:eastAsia="de-DE"/>
        </w:rPr>
        <w:t>two</w:t>
      </w:r>
      <w:r w:rsidRPr="00A4164D">
        <w:rPr>
          <w:rFonts w:asciiTheme="minorHAnsi" w:hAnsiTheme="minorHAnsi"/>
          <w:lang w:eastAsia="de-DE"/>
        </w:rPr>
        <w:t xml:space="preserve"> modules.  </w:t>
      </w:r>
      <w:r w:rsidR="00EC1FFB">
        <w:rPr>
          <w:rFonts w:asciiTheme="minorHAnsi" w:hAnsiTheme="minorHAnsi"/>
          <w:lang w:eastAsia="de-DE"/>
        </w:rPr>
        <w:t>Module One</w:t>
      </w:r>
      <w:r w:rsidRPr="00A4164D">
        <w:rPr>
          <w:rFonts w:asciiTheme="minorHAnsi" w:hAnsiTheme="minorHAnsi"/>
          <w:lang w:eastAsia="de-DE"/>
        </w:rPr>
        <w:t xml:space="preserve"> covers a specific subject</w:t>
      </w:r>
      <w:r w:rsidR="00EC1FFB">
        <w:rPr>
          <w:rFonts w:asciiTheme="minorHAnsi" w:hAnsiTheme="minorHAnsi"/>
          <w:lang w:eastAsia="de-DE"/>
        </w:rPr>
        <w:t>s</w:t>
      </w:r>
      <w:r w:rsidRPr="00A4164D">
        <w:rPr>
          <w:rFonts w:asciiTheme="minorHAnsi" w:hAnsiTheme="minorHAnsi"/>
          <w:lang w:eastAsia="de-DE"/>
        </w:rPr>
        <w:t xml:space="preserve"> or area</w:t>
      </w:r>
      <w:r w:rsidR="00EC1FFB">
        <w:rPr>
          <w:rFonts w:asciiTheme="minorHAnsi" w:hAnsiTheme="minorHAnsi"/>
          <w:lang w:eastAsia="de-DE"/>
        </w:rPr>
        <w:t>s</w:t>
      </w:r>
      <w:r w:rsidRPr="00A4164D">
        <w:rPr>
          <w:rFonts w:asciiTheme="minorHAnsi" w:hAnsiTheme="minorHAnsi"/>
          <w:lang w:eastAsia="de-DE"/>
        </w:rPr>
        <w:t xml:space="preserve"> of knowledge in which </w:t>
      </w:r>
      <w:r w:rsidR="00A61EAC">
        <w:rPr>
          <w:rFonts w:asciiTheme="minorHAnsi" w:hAnsiTheme="minorHAnsi"/>
          <w:lang w:eastAsia="de-DE"/>
        </w:rPr>
        <w:t xml:space="preserve">senior </w:t>
      </w:r>
      <w:r w:rsidRPr="00A4164D">
        <w:rPr>
          <w:rFonts w:asciiTheme="minorHAnsi" w:hAnsiTheme="minorHAnsi"/>
          <w:lang w:eastAsia="de-DE"/>
        </w:rPr>
        <w:t xml:space="preserve">AtoN managers are required to have competence.  </w:t>
      </w:r>
      <w:r w:rsidR="002947E7">
        <w:rPr>
          <w:rFonts w:asciiTheme="minorHAnsi" w:hAnsiTheme="minorHAnsi"/>
          <w:lang w:eastAsia="de-DE"/>
        </w:rPr>
        <w:t xml:space="preserve">Module Two is a group task to produce a specific strategic document. Both modules </w:t>
      </w:r>
      <w:r w:rsidR="005C2EC2">
        <w:rPr>
          <w:rFonts w:asciiTheme="minorHAnsi" w:hAnsiTheme="minorHAnsi"/>
          <w:lang w:eastAsia="de-DE"/>
        </w:rPr>
        <w:t xml:space="preserve">are written in the learning-objective format outlined in IALA Guideline 1103 – Train the Trainer. </w:t>
      </w:r>
    </w:p>
    <w:p w:rsidR="001B5743" w:rsidRPr="00A4164D" w:rsidRDefault="002947E7" w:rsidP="001B5743">
      <w:pPr>
        <w:pStyle w:val="BodyText"/>
        <w:rPr>
          <w:rFonts w:asciiTheme="minorHAnsi" w:hAnsiTheme="minorHAnsi"/>
          <w:lang w:eastAsia="de-DE"/>
        </w:rPr>
      </w:pPr>
      <w:r>
        <w:rPr>
          <w:rFonts w:asciiTheme="minorHAnsi" w:hAnsiTheme="minorHAnsi"/>
          <w:lang w:eastAsia="de-DE"/>
        </w:rPr>
        <w:t>Both</w:t>
      </w:r>
      <w:r w:rsidR="001B5743" w:rsidRPr="00A4164D">
        <w:rPr>
          <w:rFonts w:asciiTheme="minorHAnsi" w:hAnsiTheme="minorHAnsi"/>
          <w:lang w:eastAsia="de-DE"/>
        </w:rPr>
        <w:t xml:space="preserve"> module</w:t>
      </w:r>
      <w:r>
        <w:rPr>
          <w:rFonts w:asciiTheme="minorHAnsi" w:hAnsiTheme="minorHAnsi"/>
          <w:lang w:eastAsia="de-DE"/>
        </w:rPr>
        <w:t>s</w:t>
      </w:r>
      <w:r w:rsidR="001B5743" w:rsidRPr="00A4164D">
        <w:rPr>
          <w:rFonts w:asciiTheme="minorHAnsi" w:hAnsiTheme="minorHAnsi"/>
          <w:lang w:eastAsia="de-DE"/>
        </w:rPr>
        <w:t xml:space="preserve"> </w:t>
      </w:r>
      <w:r w:rsidR="005C2EC2">
        <w:rPr>
          <w:rFonts w:asciiTheme="minorHAnsi" w:hAnsiTheme="minorHAnsi"/>
          <w:lang w:eastAsia="de-DE"/>
        </w:rPr>
        <w:t xml:space="preserve">of this model course </w:t>
      </w:r>
      <w:r>
        <w:rPr>
          <w:rFonts w:asciiTheme="minorHAnsi" w:hAnsiTheme="minorHAnsi"/>
          <w:lang w:eastAsia="de-DE"/>
        </w:rPr>
        <w:t>are</w:t>
      </w:r>
      <w:r w:rsidR="001B5743" w:rsidRPr="00A4164D">
        <w:rPr>
          <w:rFonts w:asciiTheme="minorHAnsi" w:hAnsiTheme="minorHAnsi"/>
          <w:lang w:eastAsia="de-DE"/>
        </w:rPr>
        <w:t xml:space="preserve"> based on a subject framework which states </w:t>
      </w:r>
      <w:r>
        <w:rPr>
          <w:rFonts w:asciiTheme="minorHAnsi" w:hAnsiTheme="minorHAnsi"/>
          <w:lang w:eastAsia="de-DE"/>
        </w:rPr>
        <w:t>their</w:t>
      </w:r>
      <w:r w:rsidR="001B5743" w:rsidRPr="00A4164D">
        <w:rPr>
          <w:rFonts w:asciiTheme="minorHAnsi" w:hAnsiTheme="minorHAnsi"/>
          <w:lang w:eastAsia="de-DE"/>
        </w:rPr>
        <w:t xml:space="preserve"> scope, aims and </w:t>
      </w:r>
      <w:r w:rsidR="00FF5E71">
        <w:rPr>
          <w:rFonts w:asciiTheme="minorHAnsi" w:hAnsiTheme="minorHAnsi"/>
          <w:lang w:eastAsia="de-DE"/>
        </w:rPr>
        <w:t xml:space="preserve">the </w:t>
      </w:r>
      <w:r w:rsidR="001B5743"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w:t>
      </w:r>
      <w:r w:rsidR="001B5743" w:rsidRPr="00A4164D">
        <w:rPr>
          <w:rFonts w:asciiTheme="minorHAnsi" w:hAnsiTheme="minorHAnsi"/>
          <w:lang w:eastAsia="de-DE"/>
        </w:rPr>
        <w:t xml:space="preserve">The main subject in each module is sub-divided into subject elements and sub-elements.  The sub-elements form the detailed syllabus which takes account of IALA </w:t>
      </w:r>
      <w:r w:rsidR="00A61EAC">
        <w:rPr>
          <w:rFonts w:asciiTheme="minorHAnsi" w:hAnsiTheme="minorHAnsi"/>
          <w:lang w:eastAsia="de-DE"/>
        </w:rPr>
        <w:t>publications, which together form the “international r</w:t>
      </w:r>
      <w:r w:rsidR="00A61EAC" w:rsidRPr="00A4164D">
        <w:rPr>
          <w:rFonts w:asciiTheme="minorHAnsi" w:hAnsiTheme="minorHAnsi"/>
          <w:lang w:eastAsia="de-DE"/>
        </w:rPr>
        <w:t xml:space="preserve">ecommendations and </w:t>
      </w:r>
      <w:r w:rsidR="00A61EAC">
        <w:rPr>
          <w:rFonts w:asciiTheme="minorHAnsi" w:hAnsiTheme="minorHAnsi"/>
          <w:lang w:eastAsia="de-DE"/>
        </w:rPr>
        <w:t>g</w:t>
      </w:r>
      <w:r w:rsidR="00A61EAC" w:rsidRPr="00A4164D">
        <w:rPr>
          <w:rFonts w:asciiTheme="minorHAnsi" w:hAnsiTheme="minorHAnsi"/>
          <w:lang w:eastAsia="de-DE"/>
        </w:rPr>
        <w:t>uidelines</w:t>
      </w:r>
      <w:r w:rsidR="00A61EAC">
        <w:rPr>
          <w:rFonts w:asciiTheme="minorHAnsi" w:hAnsiTheme="minorHAnsi"/>
          <w:lang w:eastAsia="de-DE"/>
        </w:rPr>
        <w:t>” referred to in SOLAS Chapter V Regulation 13.2.</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(TMS) should be in place as set out in IALA Recommendation R0141 Annex A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w:t>
      </w:r>
      <w:r w:rsidR="00A61EAC">
        <w:rPr>
          <w:rFonts w:asciiTheme="minorHAnsi" w:hAnsiTheme="minorHAnsi"/>
          <w:lang w:eastAsia="de-DE"/>
        </w:rPr>
        <w:t xml:space="preserve">may choose to </w:t>
      </w:r>
      <w:r w:rsidRPr="00A4164D">
        <w:rPr>
          <w:rFonts w:asciiTheme="minorHAnsi" w:hAnsiTheme="minorHAnsi"/>
          <w:lang w:eastAsia="de-DE"/>
        </w:rPr>
        <w:lastRenderedPageBreak/>
        <w:t>develop this course to be delivered in their own languages. In either case, explanations and clarifications can be presented in other regional languages if required with additional time allocated during lesson planning.</w:t>
      </w:r>
    </w:p>
    <w:p w:rsidR="00BC3B2D" w:rsidRDefault="00BC3B2D" w:rsidP="00BC3B2D">
      <w:pPr>
        <w:pStyle w:val="Heading1"/>
        <w:keepLines w:val="0"/>
        <w:numPr>
          <w:ilvl w:val="0"/>
          <w:numId w:val="14"/>
        </w:numPr>
        <w:spacing w:before="240" w:line="240" w:lineRule="auto"/>
        <w:rPr>
          <w:rFonts w:asciiTheme="minorHAnsi" w:hAnsiTheme="minorHAnsi"/>
        </w:rPr>
      </w:pPr>
      <w:bookmarkStart w:id="14" w:name="_Toc516586758"/>
      <w:r>
        <w:rPr>
          <w:rFonts w:asciiTheme="minorHAnsi" w:hAnsiTheme="minorHAnsi"/>
        </w:rPr>
        <w:t>Acronyms</w:t>
      </w:r>
      <w:bookmarkEnd w:id="14"/>
    </w:p>
    <w:p w:rsidR="008D154C" w:rsidRDefault="00D24B93" w:rsidP="0061459F">
      <w:pPr>
        <w:pStyle w:val="Acronym"/>
        <w:jc w:val="both"/>
        <w:rPr>
          <w:lang w:eastAsia="de-DE"/>
        </w:rPr>
      </w:pPr>
      <w:r>
        <w:t>ATO</w:t>
      </w:r>
      <w:r w:rsidR="008D154C">
        <w:tab/>
      </w:r>
      <w:r w:rsidR="008D154C" w:rsidRPr="00A4164D">
        <w:rPr>
          <w:lang w:eastAsia="de-DE"/>
        </w:rPr>
        <w:t xml:space="preserve">Accredited </w:t>
      </w:r>
      <w:r>
        <w:rPr>
          <w:lang w:eastAsia="de-DE"/>
        </w:rPr>
        <w:t>Training Organisation</w:t>
      </w:r>
      <w:r w:rsidR="008D154C" w:rsidRPr="00A4164D">
        <w:rPr>
          <w:lang w:eastAsia="de-DE"/>
        </w:rPr>
        <w:t xml:space="preserve"> </w:t>
      </w:r>
    </w:p>
    <w:p w:rsidR="0061459F" w:rsidRPr="00A8506A" w:rsidRDefault="0061459F" w:rsidP="0061459F">
      <w:pPr>
        <w:pStyle w:val="Acronym"/>
        <w:jc w:val="both"/>
      </w:pPr>
      <w:r w:rsidRPr="00A8506A">
        <w:t>AtoN</w:t>
      </w:r>
      <w:r w:rsidRPr="00A8506A">
        <w:tab/>
      </w:r>
      <w:ins w:id="15" w:author="Adam Hay" w:date="2018-10-17T22:12:00Z">
        <w:r w:rsidR="003B01A8">
          <w:t xml:space="preserve">Marine </w:t>
        </w:r>
      </w:ins>
      <w:r w:rsidRPr="00A8506A">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r>
      <w:r>
        <w:rPr>
          <w:rFonts w:ascii="Calibri" w:hAnsi="Calibri" w:cs="Calibri"/>
        </w:rPr>
        <w:t>International Convention for the Safety of Life at Sea (SOLAS)</w:t>
      </w:r>
    </w:p>
    <w:p w:rsidR="00D24B93" w:rsidRDefault="00D24B93" w:rsidP="0061459F">
      <w:pPr>
        <w:pStyle w:val="Acronym"/>
        <w:jc w:val="both"/>
        <w:rPr>
          <w:rFonts w:ascii="Calibri" w:hAnsi="Calibri" w:cs="Calibri"/>
        </w:rPr>
      </w:pPr>
      <w:r>
        <w:t>SIRA</w:t>
      </w:r>
      <w:r>
        <w:tab/>
        <w:t>Simplified IALA Risk Analysis (tool)</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60602B">
      <w:pPr>
        <w:pStyle w:val="Heading1"/>
        <w:keepLines w:val="0"/>
        <w:numPr>
          <w:ilvl w:val="0"/>
          <w:numId w:val="14"/>
        </w:numPr>
        <w:spacing w:before="240" w:line="240" w:lineRule="auto"/>
        <w:rPr>
          <w:rFonts w:asciiTheme="minorHAnsi" w:hAnsiTheme="minorHAnsi"/>
        </w:rPr>
      </w:pPr>
      <w:bookmarkStart w:id="16" w:name="_Toc516586759"/>
      <w:r>
        <w:rPr>
          <w:rFonts w:asciiTheme="minorHAnsi" w:hAnsiTheme="minorHAnsi"/>
        </w:rPr>
        <w:t>definitions and</w:t>
      </w:r>
      <w:r w:rsidR="00EC0001">
        <w:rPr>
          <w:rFonts w:asciiTheme="minorHAnsi" w:hAnsiTheme="minorHAnsi"/>
        </w:rPr>
        <w:t xml:space="preserve"> clarifications</w:t>
      </w:r>
      <w:bookmarkEnd w:id="16"/>
      <w:r>
        <w:rPr>
          <w:rFonts w:asciiTheme="minorHAnsi" w:hAnsiTheme="minorHAnsi"/>
        </w:rP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Default="00F46193" w:rsidP="00F46193">
      <w:pPr>
        <w:spacing w:after="160"/>
        <w:jc w:val="both"/>
        <w:rPr>
          <w:rFonts w:cstheme="minorHAnsi"/>
        </w:rPr>
      </w:pPr>
      <w:r w:rsidRPr="00221D5B">
        <w:rPr>
          <w:rFonts w:cstheme="minorHAnsi"/>
        </w:rPr>
        <w:t xml:space="preserve">The term </w:t>
      </w:r>
      <w:r w:rsidR="00553EA5">
        <w:rPr>
          <w:rFonts w:cstheme="minorHAnsi"/>
        </w:rPr>
        <w:t>“</w:t>
      </w:r>
      <w:r w:rsidRPr="004158DB">
        <w:rPr>
          <w:rFonts w:cstheme="minorHAnsi"/>
          <w:b/>
        </w:rPr>
        <w:t>AtoN Manager</w:t>
      </w:r>
      <w:r w:rsidR="00553EA5">
        <w:rPr>
          <w:rFonts w:cstheme="minorHAnsi"/>
        </w:rPr>
        <w:t>”</w:t>
      </w:r>
      <w:r w:rsidRPr="00221D5B">
        <w:rPr>
          <w:rFonts w:cstheme="minorHAnsi"/>
        </w:rPr>
        <w:t xml:space="preserve">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AE5FC6" w:rsidRDefault="00AE5FC6" w:rsidP="00F46193">
      <w:pPr>
        <w:spacing w:after="160"/>
        <w:jc w:val="both"/>
        <w:rPr>
          <w:rFonts w:cstheme="minorHAnsi"/>
        </w:rPr>
      </w:pPr>
      <w:r>
        <w:rPr>
          <w:rFonts w:cstheme="minorHAnsi"/>
        </w:rPr>
        <w:t>The term “</w:t>
      </w:r>
      <w:r w:rsidRPr="00AE5FC6">
        <w:rPr>
          <w:b/>
          <w:lang w:eastAsia="de-DE"/>
        </w:rPr>
        <w:t>International Aids to Navigation Certificate</w:t>
      </w:r>
      <w:r>
        <w:rPr>
          <w:lang w:eastAsia="de-DE"/>
        </w:rPr>
        <w:t>”</w:t>
      </w:r>
      <w:r>
        <w:rPr>
          <w:rFonts w:cstheme="minorHAnsi"/>
        </w:rPr>
        <w:t xml:space="preserve"> is taken to mean a certificate of competency issued by t</w:t>
      </w:r>
      <w:r>
        <w:rPr>
          <w:lang w:eastAsia="de-DE"/>
        </w:rPr>
        <w:t>he IALA WWA since 2014 or by an ATO in a State with whom IALA has signed a training MoU with that State’s national Competent Authority</w:t>
      </w:r>
      <w:r w:rsidR="00595482">
        <w:rPr>
          <w:lang w:eastAsia="de-DE"/>
        </w:rPr>
        <w:t xml:space="preserve"> (Refer to IALA Recommendation R0141 article 2.5 for further details)</w:t>
      </w:r>
      <w:r>
        <w:rPr>
          <w:lang w:eastAsia="de-DE"/>
        </w:rPr>
        <w:t>.</w:t>
      </w:r>
    </w:p>
    <w:p w:rsidR="00553EA5" w:rsidRDefault="00553EA5" w:rsidP="00F46193">
      <w:pPr>
        <w:spacing w:after="160"/>
        <w:jc w:val="both"/>
        <w:rPr>
          <w:rFonts w:cstheme="minorHAnsi"/>
        </w:rPr>
      </w:pPr>
      <w:r>
        <w:rPr>
          <w:rFonts w:cstheme="minorHAnsi"/>
        </w:rPr>
        <w:t>The term “</w:t>
      </w:r>
      <w:ins w:id="17" w:author="Adam Hay" w:date="2018-10-17T22:13:00Z">
        <w:r w:rsidR="003B01A8">
          <w:rPr>
            <w:rFonts w:cstheme="minorHAnsi"/>
            <w:b/>
          </w:rPr>
          <w:t>S</w:t>
        </w:r>
      </w:ins>
      <w:del w:id="18" w:author="Adam Hay" w:date="2018-10-17T22:13:00Z">
        <w:r w:rsidR="00EC1FFB" w:rsidDel="003B01A8">
          <w:rPr>
            <w:rFonts w:cstheme="minorHAnsi"/>
            <w:b/>
          </w:rPr>
          <w:delText>s</w:delText>
        </w:r>
      </w:del>
      <w:r w:rsidRPr="00553EA5">
        <w:rPr>
          <w:rFonts w:cstheme="minorHAnsi"/>
          <w:b/>
        </w:rPr>
        <w:t>enior AtoN Manager</w:t>
      </w:r>
      <w:r>
        <w:rPr>
          <w:rFonts w:cstheme="minorHAnsi"/>
        </w:rPr>
        <w:t>” is taken to mean a person who has held an IALA Level 1 AtoN Certificate for at least 2 years or an uncertified AtoN manager who has had at least 5 years’ experience in an internationally recognised AtoN service provider or at least 5 years’ experience in the maritime department of a national Competent Authority.</w:t>
      </w:r>
    </w:p>
    <w:p w:rsidR="0006542A" w:rsidRPr="00221D5B" w:rsidRDefault="0006542A" w:rsidP="00F46193">
      <w:pPr>
        <w:spacing w:after="160"/>
        <w:jc w:val="both"/>
        <w:rPr>
          <w:rFonts w:cstheme="minorHAnsi"/>
        </w:rPr>
      </w:pPr>
      <w:r>
        <w:rPr>
          <w:rFonts w:cstheme="minorHAnsi"/>
        </w:rPr>
        <w:t>The term “</w:t>
      </w:r>
      <w:r w:rsidRPr="00ED31B2">
        <w:rPr>
          <w:rFonts w:cstheme="minorHAnsi"/>
          <w:b/>
        </w:rPr>
        <w:t>Master of AtoN</w:t>
      </w:r>
      <w:r w:rsidR="00BE2963" w:rsidRPr="00ED31B2">
        <w:rPr>
          <w:rFonts w:cstheme="minorHAnsi"/>
          <w:b/>
        </w:rPr>
        <w:t xml:space="preserve"> Management</w:t>
      </w:r>
      <w:r w:rsidR="00BE2963">
        <w:rPr>
          <w:rFonts w:cstheme="minorHAnsi"/>
        </w:rPr>
        <w:t xml:space="preserve">” is taken to mean a person who has been awarded an IALA Level 1.2 AtoN certificate. </w:t>
      </w:r>
    </w:p>
    <w:p w:rsidR="0060602B" w:rsidRPr="00221D5B" w:rsidRDefault="0060602B" w:rsidP="00F46193">
      <w:pPr>
        <w:spacing w:after="160"/>
        <w:jc w:val="both"/>
        <w:rPr>
          <w:rFonts w:cstheme="minorHAnsi"/>
        </w:rPr>
      </w:pPr>
      <w:r w:rsidRPr="00221D5B">
        <w:rPr>
          <w:rFonts w:cstheme="minorHAnsi"/>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19" w:name="_Toc419881201"/>
      <w:bookmarkStart w:id="20" w:name="_Toc516586760"/>
      <w:r w:rsidRPr="00BC3B2D">
        <w:rPr>
          <w:rFonts w:asciiTheme="minorHAnsi" w:hAnsiTheme="minorHAnsi"/>
          <w:color w:val="2E74B5" w:themeColor="accent1" w:themeShade="BF"/>
        </w:rPr>
        <w:lastRenderedPageBreak/>
        <w:t xml:space="preserve">PART </w:t>
      </w:r>
      <w:r w:rsidR="00BC3B2D">
        <w:rPr>
          <w:rFonts w:asciiTheme="minorHAnsi" w:hAnsiTheme="minorHAnsi"/>
          <w:color w:val="2E74B5" w:themeColor="accent1" w:themeShade="BF"/>
        </w:rPr>
        <w:t>2</w:t>
      </w:r>
      <w:r w:rsidRPr="00BC3B2D">
        <w:rPr>
          <w:rFonts w:asciiTheme="minorHAnsi" w:hAnsiTheme="minorHAnsi"/>
          <w:color w:val="2E74B5" w:themeColor="accent1" w:themeShade="BF"/>
        </w:rPr>
        <w:t xml:space="preserve"> – DELIVERY OF THE MODEL COURSE</w:t>
      </w:r>
      <w:bookmarkEnd w:id="19"/>
      <w:bookmarkEnd w:id="20"/>
    </w:p>
    <w:p w:rsidR="001B5743" w:rsidRPr="00A4164D" w:rsidRDefault="001B5743" w:rsidP="001B5743">
      <w:pPr>
        <w:pStyle w:val="Heading1"/>
        <w:keepLines w:val="0"/>
        <w:numPr>
          <w:ilvl w:val="0"/>
          <w:numId w:val="15"/>
        </w:numPr>
        <w:spacing w:before="240" w:line="240" w:lineRule="auto"/>
        <w:rPr>
          <w:rFonts w:asciiTheme="minorHAnsi" w:hAnsiTheme="minorHAnsi"/>
        </w:rPr>
      </w:pPr>
      <w:bookmarkStart w:id="21" w:name="_Toc419881202"/>
      <w:bookmarkStart w:id="22" w:name="_Toc516586761"/>
      <w:r w:rsidRPr="00A4164D">
        <w:rPr>
          <w:rFonts w:asciiTheme="minorHAnsi" w:hAnsiTheme="minorHAnsi"/>
        </w:rPr>
        <w:t>INTRODUCTION</w:t>
      </w:r>
      <w:bookmarkEnd w:id="21"/>
      <w:bookmarkEnd w:id="22"/>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w:t>
      </w:r>
      <w:r w:rsidR="00ED31B2">
        <w:rPr>
          <w:rFonts w:asciiTheme="minorHAnsi" w:hAnsiTheme="minorHAnsi"/>
        </w:rPr>
        <w:t xml:space="preserve"> Master of </w:t>
      </w:r>
      <w:r w:rsidRPr="00A4164D">
        <w:rPr>
          <w:rFonts w:asciiTheme="minorHAnsi" w:hAnsiTheme="minorHAnsi"/>
        </w:rPr>
        <w:t>AtoN Manage</w:t>
      </w:r>
      <w:r w:rsidR="00ED31B2">
        <w:rPr>
          <w:rFonts w:asciiTheme="minorHAnsi" w:hAnsiTheme="minorHAnsi"/>
        </w:rPr>
        <w:t xml:space="preserve">ment </w:t>
      </w:r>
      <w:r w:rsidRPr="00A4164D">
        <w:rPr>
          <w:rFonts w:asciiTheme="minorHAnsi" w:hAnsiTheme="minorHAnsi"/>
        </w:rPr>
        <w:t>through the award of an IALA AtoN Level 1</w:t>
      </w:r>
      <w:r w:rsidR="00ED31B2">
        <w:rPr>
          <w:rFonts w:asciiTheme="minorHAnsi" w:hAnsiTheme="minorHAnsi"/>
        </w:rPr>
        <w:t>.2</w:t>
      </w:r>
      <w:r w:rsidRPr="00A4164D">
        <w:rPr>
          <w:rFonts w:asciiTheme="minorHAnsi" w:hAnsiTheme="minorHAnsi"/>
        </w:rPr>
        <w:t xml:space="preserve"> Certificate by an Accredited Training Organisation </w:t>
      </w:r>
      <w:r w:rsidR="005069E6">
        <w:rPr>
          <w:rFonts w:asciiTheme="minorHAnsi" w:hAnsiTheme="minorHAnsi"/>
        </w:rPr>
        <w:t>is exactly as set out in IALA model course L1.1 which should be referred to before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3" w:name="_Toc419881203"/>
      <w:bookmarkStart w:id="24" w:name="_Toc516586762"/>
      <w:r w:rsidRPr="00A4164D">
        <w:rPr>
          <w:rFonts w:asciiTheme="minorHAnsi" w:hAnsiTheme="minorHAnsi"/>
        </w:rPr>
        <w:t>COURSE MODULES</w:t>
      </w:r>
      <w:bookmarkEnd w:id="23"/>
      <w:bookmarkEnd w:id="24"/>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 xml:space="preserve">l of competence required from a </w:t>
      </w:r>
      <w:r w:rsidR="005069E6">
        <w:rPr>
          <w:rFonts w:asciiTheme="minorHAnsi" w:hAnsiTheme="minorHAnsi"/>
          <w:lang w:eastAsia="de-DE"/>
        </w:rPr>
        <w:t xml:space="preserve">potential Master of </w:t>
      </w:r>
      <w:r w:rsidRPr="00A4164D">
        <w:rPr>
          <w:rFonts w:asciiTheme="minorHAnsi" w:hAnsiTheme="minorHAnsi"/>
          <w:lang w:eastAsia="de-DE"/>
        </w:rPr>
        <w:t xml:space="preserve">AtoN </w:t>
      </w:r>
      <w:r w:rsidR="005069E6">
        <w:rPr>
          <w:rFonts w:asciiTheme="minorHAnsi" w:hAnsiTheme="minorHAnsi"/>
          <w:lang w:eastAsia="de-DE"/>
        </w:rPr>
        <w:t>Management</w:t>
      </w:r>
      <w:r w:rsidRPr="00A4164D">
        <w:rPr>
          <w:rFonts w:asciiTheme="minorHAnsi" w:hAnsiTheme="minorHAnsi"/>
          <w:lang w:eastAsia="de-DE"/>
        </w:rPr>
        <w:t xml:space="preserve"> is shown for each element or sub-element as required.  These are graded from level 1 (basic understanding) to level 4 (detailed understanding).  Details are at Table 1 </w:t>
      </w:r>
      <w:r w:rsidR="005069E6">
        <w:rPr>
          <w:rFonts w:asciiTheme="minorHAnsi" w:hAnsiTheme="minorHAnsi"/>
          <w:lang w:eastAsia="de-DE"/>
        </w:rPr>
        <w:t>in model course L1.1</w:t>
      </w:r>
      <w:r w:rsidRPr="00A4164D">
        <w:rPr>
          <w:rFonts w:asciiTheme="minorHAnsi" w:hAnsiTheme="minorHAnsi"/>
          <w:lang w:eastAsia="de-DE"/>
        </w:rPr>
        <w:t>.</w:t>
      </w:r>
    </w:p>
    <w:p w:rsidR="00EC1FFB" w:rsidRDefault="001B5743" w:rsidP="00EC1FFB">
      <w:pPr>
        <w:pStyle w:val="Heading1"/>
        <w:keepLines w:val="0"/>
        <w:numPr>
          <w:ilvl w:val="0"/>
          <w:numId w:val="14"/>
        </w:numPr>
        <w:spacing w:before="240" w:line="240" w:lineRule="auto"/>
        <w:rPr>
          <w:rFonts w:asciiTheme="minorHAnsi" w:hAnsiTheme="minorHAnsi"/>
        </w:rPr>
      </w:pPr>
      <w:bookmarkStart w:id="25" w:name="_Toc419881204"/>
      <w:bookmarkStart w:id="26" w:name="_Toc516586763"/>
      <w:r w:rsidRPr="00A4164D">
        <w:rPr>
          <w:rFonts w:asciiTheme="minorHAnsi" w:hAnsiTheme="minorHAnsi"/>
        </w:rPr>
        <w:t>SUBJECT OUTLINE</w:t>
      </w:r>
      <w:bookmarkEnd w:id="25"/>
      <w:r w:rsidR="00EC1FFB">
        <w:rPr>
          <w:rFonts w:asciiTheme="minorHAnsi" w:hAnsiTheme="minorHAnsi"/>
        </w:rPr>
        <w:t xml:space="preserve">; </w:t>
      </w:r>
      <w:bookmarkStart w:id="27" w:name="_Toc419881205"/>
      <w:r w:rsidR="00EC1FFB" w:rsidRPr="00A4164D">
        <w:rPr>
          <w:rFonts w:asciiTheme="minorHAnsi" w:hAnsiTheme="minorHAnsi"/>
        </w:rPr>
        <w:t>DETAILED TEACHING SYLLABUS</w:t>
      </w:r>
      <w:bookmarkEnd w:id="27"/>
      <w:r w:rsidR="00EC1FFB">
        <w:rPr>
          <w:rFonts w:asciiTheme="minorHAnsi" w:hAnsiTheme="minorHAnsi"/>
        </w:rPr>
        <w:t xml:space="preserve"> and presentation</w:t>
      </w:r>
      <w:bookmarkEnd w:id="26"/>
    </w:p>
    <w:p w:rsidR="00EC1FFB" w:rsidRPr="00EC1FFB" w:rsidRDefault="00EC1FFB" w:rsidP="00EC1FFB">
      <w:r w:rsidRPr="00A4164D">
        <w:rPr>
          <w:lang w:eastAsia="de-DE"/>
        </w:rPr>
        <w:t xml:space="preserve">A subject outline </w:t>
      </w:r>
      <w:r>
        <w:rPr>
          <w:lang w:eastAsia="de-DE"/>
        </w:rPr>
        <w:t xml:space="preserve">and detailed teaching syllabus </w:t>
      </w:r>
      <w:r w:rsidRPr="00A4164D">
        <w:rPr>
          <w:lang w:eastAsia="de-DE"/>
        </w:rPr>
        <w:t xml:space="preserve">for each module is shown in tabular form in Part </w:t>
      </w:r>
      <w:r>
        <w:rPr>
          <w:lang w:eastAsia="de-DE"/>
        </w:rPr>
        <w:t>5</w:t>
      </w:r>
      <w:r w:rsidRPr="00A4164D">
        <w:rPr>
          <w:lang w:eastAsia="de-DE"/>
        </w:rPr>
        <w:t xml:space="preserve"> of this document</w:t>
      </w:r>
      <w:r>
        <w:rPr>
          <w:lang w:eastAsia="de-DE"/>
        </w:rPr>
        <w:t xml:space="preserve">. </w:t>
      </w:r>
      <w:r w:rsidR="002947E7">
        <w:rPr>
          <w:lang w:eastAsia="de-DE"/>
        </w:rPr>
        <w:t>Detail on subject outline, the teaching syllabus and how it is presented for this course are identical to those for IALA model course L1.1 which should be consulted when planning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8" w:name="_Toc419881207"/>
      <w:bookmarkStart w:id="29" w:name="_Toc516586764"/>
      <w:r w:rsidRPr="00A4164D">
        <w:rPr>
          <w:rFonts w:asciiTheme="minorHAnsi" w:hAnsiTheme="minorHAnsi"/>
        </w:rPr>
        <w:t>EVALUATION OR ASSESSMENT OF THE COURSE PARTICIPANTS</w:t>
      </w:r>
      <w:bookmarkEnd w:id="28"/>
      <w:bookmarkEnd w:id="29"/>
    </w:p>
    <w:p w:rsidR="001B5743" w:rsidRPr="00A4164D" w:rsidRDefault="00C53028" w:rsidP="00564E02">
      <w:pPr>
        <w:pStyle w:val="BodyText"/>
        <w:rPr>
          <w:rFonts w:asciiTheme="minorHAnsi" w:hAnsiTheme="minorHAnsi"/>
          <w:lang w:eastAsia="de-DE"/>
        </w:rPr>
      </w:pPr>
      <w:r w:rsidRPr="00C53028">
        <w:rPr>
          <w:rFonts w:asciiTheme="minorHAnsi" w:hAnsiTheme="minorHAnsi"/>
          <w:szCs w:val="22"/>
          <w:lang w:eastAsia="de-DE"/>
        </w:rPr>
        <w:t xml:space="preserve">The cornerstone of competency-based training and assessment system is a rigorous and objective assessment of the trainee against </w:t>
      </w:r>
      <w:r>
        <w:rPr>
          <w:rFonts w:asciiTheme="minorHAnsi" w:hAnsiTheme="minorHAnsi"/>
          <w:szCs w:val="22"/>
          <w:lang w:eastAsia="de-DE"/>
        </w:rPr>
        <w:t>accepted</w:t>
      </w:r>
      <w:r w:rsidRPr="00C53028">
        <w:rPr>
          <w:rFonts w:asciiTheme="minorHAnsi" w:hAnsiTheme="minorHAnsi"/>
          <w:szCs w:val="22"/>
          <w:lang w:eastAsia="de-DE"/>
        </w:rPr>
        <w:t xml:space="preserve"> standards</w:t>
      </w:r>
      <w:r>
        <w:rPr>
          <w:rFonts w:asciiTheme="minorHAnsi" w:hAnsiTheme="minorHAnsi"/>
          <w:szCs w:val="22"/>
          <w:lang w:eastAsia="de-DE"/>
        </w:rPr>
        <w:t xml:space="preserve">. The </w:t>
      </w:r>
      <w:r w:rsidR="001B5743" w:rsidRPr="00564E02">
        <w:rPr>
          <w:rFonts w:asciiTheme="minorHAnsi" w:hAnsiTheme="minorHAnsi"/>
          <w:szCs w:val="22"/>
          <w:lang w:eastAsia="de-DE"/>
        </w:rPr>
        <w:t xml:space="preserve">award of </w:t>
      </w:r>
      <w:r>
        <w:rPr>
          <w:rFonts w:asciiTheme="minorHAnsi" w:hAnsiTheme="minorHAnsi"/>
          <w:szCs w:val="22"/>
          <w:lang w:eastAsia="de-DE"/>
        </w:rPr>
        <w:t xml:space="preserve">a certificate of competency as a Master of AtoN Management will be </w:t>
      </w:r>
      <w:r w:rsidR="001B5743" w:rsidRPr="00564E02">
        <w:rPr>
          <w:rFonts w:asciiTheme="minorHAnsi" w:hAnsiTheme="minorHAnsi"/>
          <w:szCs w:val="22"/>
          <w:lang w:eastAsia="de-DE"/>
        </w:rPr>
        <w:t xml:space="preserve">based on the principle that satisfactory results are obtained during </w:t>
      </w:r>
      <w:r w:rsidR="00F312A3">
        <w:rPr>
          <w:rFonts w:asciiTheme="minorHAnsi" w:hAnsiTheme="minorHAnsi"/>
          <w:szCs w:val="22"/>
          <w:lang w:eastAsia="de-DE"/>
        </w:rPr>
        <w:t>Module Two of this course</w:t>
      </w:r>
      <w:r w:rsidR="00564E02">
        <w:rPr>
          <w:rFonts w:asciiTheme="minorHAnsi" w:hAnsiTheme="minorHAnsi"/>
          <w:szCs w:val="22"/>
          <w:lang w:eastAsia="de-DE"/>
        </w:rPr>
        <w:t xml:space="preserve">.  </w:t>
      </w:r>
      <w:r w:rsidR="001B5743" w:rsidRPr="00A4164D">
        <w:rPr>
          <w:rFonts w:asciiTheme="minorHAnsi" w:hAnsiTheme="minorHAnsi"/>
          <w:lang w:eastAsia="de-DE"/>
        </w:rPr>
        <w:t xml:space="preserve">Further </w:t>
      </w:r>
      <w:r w:rsidR="0014210A">
        <w:rPr>
          <w:rFonts w:asciiTheme="minorHAnsi" w:hAnsiTheme="minorHAnsi"/>
          <w:lang w:eastAsia="de-DE"/>
        </w:rPr>
        <w:t>guidance is</w:t>
      </w:r>
      <w:r w:rsidR="001B5743" w:rsidRPr="00A4164D">
        <w:rPr>
          <w:rFonts w:asciiTheme="minorHAnsi" w:hAnsiTheme="minorHAnsi"/>
          <w:lang w:eastAsia="de-DE"/>
        </w:rPr>
        <w:t xml:space="preserve"> at Part </w:t>
      </w:r>
      <w:r w:rsidR="00F312A3">
        <w:rPr>
          <w:rFonts w:asciiTheme="minorHAnsi" w:hAnsiTheme="minorHAnsi"/>
          <w:lang w:eastAsia="de-DE"/>
        </w:rPr>
        <w:t>3</w:t>
      </w:r>
      <w:r w:rsidR="001B5743" w:rsidRPr="00A4164D">
        <w:rPr>
          <w:rFonts w:asciiTheme="minorHAnsi" w:hAnsiTheme="minorHAnsi"/>
          <w:lang w:eastAsia="de-DE"/>
        </w:rPr>
        <w:t xml:space="preserve"> paragraph 3.</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0" w:name="_Toc419881208"/>
      <w:bookmarkStart w:id="31" w:name="_Toc516586765"/>
      <w:r w:rsidRPr="00A4164D">
        <w:rPr>
          <w:rFonts w:asciiTheme="minorHAnsi" w:hAnsiTheme="minorHAnsi"/>
        </w:rPr>
        <w:t>IMPLEMENTATION</w:t>
      </w:r>
      <w:bookmarkEnd w:id="30"/>
      <w:bookmarkEnd w:id="31"/>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lastRenderedPageBreak/>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1B5743">
      <w:pPr>
        <w:pStyle w:val="Title"/>
        <w:rPr>
          <w:rFonts w:asciiTheme="minorHAnsi" w:hAnsiTheme="minorHAnsi"/>
          <w:lang w:eastAsia="de-DE"/>
        </w:rPr>
      </w:pPr>
      <w:r w:rsidRPr="00A4164D">
        <w:rPr>
          <w:rFonts w:asciiTheme="minorHAnsi" w:hAnsiTheme="minorHAnsi"/>
          <w:lang w:eastAsia="de-DE"/>
        </w:rPr>
        <w:br w:type="page"/>
      </w:r>
      <w:bookmarkStart w:id="32" w:name="_Toc419881209"/>
      <w:bookmarkStart w:id="33" w:name="_Toc516586766"/>
      <w:r w:rsidRPr="00A4164D">
        <w:rPr>
          <w:rFonts w:asciiTheme="minorHAnsi" w:hAnsiTheme="minorHAnsi"/>
          <w:lang w:eastAsia="de-DE"/>
        </w:rPr>
        <w:lastRenderedPageBreak/>
        <w:t xml:space="preserve">PART </w:t>
      </w:r>
      <w:r w:rsidR="00BC5C99">
        <w:rPr>
          <w:rFonts w:asciiTheme="minorHAnsi" w:hAnsiTheme="minorHAnsi"/>
          <w:lang w:eastAsia="de-DE"/>
        </w:rPr>
        <w:t>3</w:t>
      </w:r>
      <w:r w:rsidRPr="00A4164D">
        <w:rPr>
          <w:rFonts w:asciiTheme="minorHAnsi" w:hAnsiTheme="minorHAnsi"/>
          <w:lang w:eastAsia="de-DE"/>
        </w:rPr>
        <w:t xml:space="preserve"> – COURSE FRAMEWORK</w:t>
      </w:r>
      <w:bookmarkEnd w:id="32"/>
      <w:bookmarkEnd w:id="33"/>
    </w:p>
    <w:p w:rsidR="001B5743" w:rsidRPr="00A4164D" w:rsidRDefault="001B5743" w:rsidP="001B5743">
      <w:pPr>
        <w:pStyle w:val="Heading1"/>
        <w:keepLines w:val="0"/>
        <w:numPr>
          <w:ilvl w:val="0"/>
          <w:numId w:val="16"/>
        </w:numPr>
        <w:spacing w:before="240" w:line="240" w:lineRule="auto"/>
        <w:rPr>
          <w:rFonts w:asciiTheme="minorHAnsi" w:hAnsiTheme="minorHAnsi"/>
        </w:rPr>
      </w:pPr>
      <w:bookmarkStart w:id="34" w:name="_Toc419881210"/>
      <w:bookmarkStart w:id="35" w:name="_Toc516586767"/>
      <w:r w:rsidRPr="00A4164D">
        <w:rPr>
          <w:rFonts w:asciiTheme="minorHAnsi" w:hAnsiTheme="minorHAnsi"/>
        </w:rPr>
        <w:t>INTRODUCTION</w:t>
      </w:r>
      <w:bookmarkEnd w:id="34"/>
      <w:bookmarkEnd w:id="35"/>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w:t>
      </w:r>
      <w:r w:rsidR="00341330">
        <w:rPr>
          <w:rFonts w:asciiTheme="minorHAnsi" w:hAnsiTheme="minorHAnsi"/>
          <w:lang w:eastAsia="de-DE"/>
        </w:rPr>
        <w:t>in Module Two of this course, or</w:t>
      </w:r>
      <w:r w:rsidRPr="00A4164D">
        <w:rPr>
          <w:rFonts w:asciiTheme="minorHAnsi" w:hAnsiTheme="minorHAnsi"/>
          <w:lang w:eastAsia="de-DE"/>
        </w:rPr>
        <w:t xml:space="preserve"> other assessments required by the Accredited Training Organisation, participants will be awarded a</w:t>
      </w:r>
      <w:r w:rsidR="00341330">
        <w:rPr>
          <w:rFonts w:asciiTheme="minorHAnsi" w:hAnsiTheme="minorHAnsi"/>
          <w:lang w:eastAsia="de-DE"/>
        </w:rPr>
        <w:t xml:space="preserve"> “Master of AtoN Management” </w:t>
      </w:r>
      <w:r w:rsidRPr="00A4164D">
        <w:rPr>
          <w:rFonts w:asciiTheme="minorHAnsi" w:hAnsiTheme="minorHAnsi"/>
          <w:lang w:eastAsia="de-DE"/>
        </w:rPr>
        <w:t>Certificate.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6" w:name="_Toc419881211"/>
      <w:bookmarkStart w:id="37" w:name="_Toc516586768"/>
      <w:r w:rsidRPr="00A4164D">
        <w:rPr>
          <w:rFonts w:asciiTheme="minorHAnsi" w:hAnsiTheme="minorHAnsi"/>
        </w:rPr>
        <w:t xml:space="preserve">ENTRY LEVEL REQUIREMENTS FOR </w:t>
      </w:r>
      <w:r w:rsidR="008A4E57">
        <w:rPr>
          <w:rFonts w:asciiTheme="minorHAnsi" w:hAnsiTheme="minorHAnsi"/>
        </w:rPr>
        <w:t xml:space="preserve">THE Master </w:t>
      </w:r>
      <w:bookmarkEnd w:id="36"/>
      <w:r w:rsidR="006544B5">
        <w:rPr>
          <w:rFonts w:asciiTheme="minorHAnsi" w:hAnsiTheme="minorHAnsi"/>
        </w:rPr>
        <w:t>OF aton MANAGement</w:t>
      </w:r>
      <w:bookmarkEnd w:id="37"/>
    </w:p>
    <w:p w:rsidR="006C66DF" w:rsidRPr="002F3E35" w:rsidRDefault="001B5743" w:rsidP="006C66DF">
      <w:pPr>
        <w:jc w:val="both"/>
        <w:rPr>
          <w:rFonts w:cstheme="minorHAnsi"/>
          <w:lang w:eastAsia="de-DE"/>
        </w:rPr>
      </w:pPr>
      <w:r w:rsidRPr="002F3E35">
        <w:rPr>
          <w:rFonts w:cstheme="minorHAnsi"/>
          <w:lang w:eastAsia="de-DE"/>
        </w:rPr>
        <w:t xml:space="preserve">It will be for the Accredited Training Organisation, in consultation with the Competent Authority, to determine minimum entry requirements for </w:t>
      </w:r>
      <w:ins w:id="38" w:author="Adam Hay" w:date="2018-10-17T22:14:00Z">
        <w:r w:rsidR="003B01A8">
          <w:rPr>
            <w:rFonts w:cstheme="minorHAnsi"/>
            <w:lang w:eastAsia="de-DE"/>
          </w:rPr>
          <w:t>S</w:t>
        </w:r>
      </w:ins>
      <w:del w:id="39" w:author="Adam Hay" w:date="2018-10-17T22:14:00Z">
        <w:r w:rsidR="002F3E35" w:rsidDel="003B01A8">
          <w:rPr>
            <w:rFonts w:cstheme="minorHAnsi"/>
            <w:lang w:eastAsia="de-DE"/>
          </w:rPr>
          <w:delText>s</w:delText>
        </w:r>
      </w:del>
      <w:r w:rsidR="002F3E35">
        <w:rPr>
          <w:rFonts w:cstheme="minorHAnsi"/>
          <w:lang w:eastAsia="de-DE"/>
        </w:rPr>
        <w:t xml:space="preserve">enior </w:t>
      </w:r>
      <w:r w:rsidRPr="002F3E35">
        <w:rPr>
          <w:rFonts w:cstheme="minorHAnsi"/>
          <w:lang w:eastAsia="de-DE"/>
        </w:rPr>
        <w:t xml:space="preserve">AtoN </w:t>
      </w:r>
      <w:ins w:id="40" w:author="Adam Hay" w:date="2018-10-17T22:15:00Z">
        <w:r w:rsidR="003B01A8">
          <w:rPr>
            <w:rFonts w:cstheme="minorHAnsi"/>
            <w:lang w:eastAsia="de-DE"/>
          </w:rPr>
          <w:t>M</w:t>
        </w:r>
      </w:ins>
      <w:del w:id="41" w:author="Adam Hay" w:date="2018-10-17T22:15:00Z">
        <w:r w:rsidR="002F3E35" w:rsidDel="003B01A8">
          <w:rPr>
            <w:rFonts w:cstheme="minorHAnsi"/>
            <w:lang w:eastAsia="de-DE"/>
          </w:rPr>
          <w:delText>m</w:delText>
        </w:r>
      </w:del>
      <w:r w:rsidRPr="002F3E35">
        <w:rPr>
          <w:rFonts w:cstheme="minorHAnsi"/>
          <w:lang w:eastAsia="de-DE"/>
        </w:rPr>
        <w:t>anager training.  The following list provides guidance on criteria for selection of participants</w:t>
      </w:r>
      <w:r w:rsidR="00B41AD2" w:rsidRPr="002F3E35">
        <w:rPr>
          <w:rFonts w:cstheme="minorHAnsi"/>
          <w:lang w:eastAsia="de-DE"/>
        </w:rPr>
        <w:t xml:space="preserve"> who </w:t>
      </w:r>
      <w:r w:rsidR="006C66DF" w:rsidRPr="002F3E35">
        <w:rPr>
          <w:rFonts w:cstheme="minorHAnsi"/>
          <w:lang w:eastAsia="de-DE"/>
        </w:rPr>
        <w:t xml:space="preserve">must have </w:t>
      </w:r>
      <w:r w:rsidR="006C66DF" w:rsidRPr="002F3E35">
        <w:rPr>
          <w:rFonts w:cstheme="minorHAnsi"/>
        </w:rPr>
        <w:t>a demonstrable competence in English</w:t>
      </w:r>
      <w:r w:rsidR="002F3E35">
        <w:rPr>
          <w:rFonts w:cstheme="minorHAnsi"/>
        </w:rPr>
        <w:t xml:space="preserve"> (or other official course language)</w:t>
      </w:r>
      <w:r w:rsidR="006C66DF" w:rsidRPr="002F3E35">
        <w:rPr>
          <w:rFonts w:cstheme="minorHAnsi"/>
        </w:rPr>
        <w:t>; be expected to be employed as a</w:t>
      </w:r>
      <w:r w:rsidR="002F3E35">
        <w:rPr>
          <w:rFonts w:cstheme="minorHAnsi"/>
        </w:rPr>
        <w:t xml:space="preserve"> </w:t>
      </w:r>
      <w:ins w:id="42" w:author="Adam Hay" w:date="2018-10-17T22:15:00Z">
        <w:r w:rsidR="003B01A8">
          <w:rPr>
            <w:rFonts w:cstheme="minorHAnsi"/>
          </w:rPr>
          <w:t>S</w:t>
        </w:r>
      </w:ins>
      <w:del w:id="43" w:author="Adam Hay" w:date="2018-10-17T22:15:00Z">
        <w:r w:rsidR="002F3E35" w:rsidDel="003B01A8">
          <w:rPr>
            <w:rFonts w:cstheme="minorHAnsi"/>
          </w:rPr>
          <w:delText>s</w:delText>
        </w:r>
      </w:del>
      <w:r w:rsidR="002F3E35">
        <w:rPr>
          <w:rFonts w:cstheme="minorHAnsi"/>
        </w:rPr>
        <w:t>enior</w:t>
      </w:r>
      <w:r w:rsidR="006C66DF" w:rsidRPr="002F3E35">
        <w:rPr>
          <w:rFonts w:cstheme="minorHAnsi"/>
        </w:rPr>
        <w:t xml:space="preserve"> AtoN </w:t>
      </w:r>
      <w:ins w:id="44" w:author="Adam Hay" w:date="2018-10-17T22:15:00Z">
        <w:r w:rsidR="003B01A8">
          <w:rPr>
            <w:rFonts w:cstheme="minorHAnsi"/>
          </w:rPr>
          <w:t>M</w:t>
        </w:r>
      </w:ins>
      <w:del w:id="45" w:author="Adam Hay" w:date="2018-10-17T22:15:00Z">
        <w:r w:rsidR="006C66DF" w:rsidRPr="002F3E35" w:rsidDel="003B01A8">
          <w:rPr>
            <w:rFonts w:cstheme="minorHAnsi"/>
          </w:rPr>
          <w:delText>m</w:delText>
        </w:r>
      </w:del>
      <w:r w:rsidR="006C66DF" w:rsidRPr="002F3E35">
        <w:rPr>
          <w:rFonts w:cstheme="minorHAnsi"/>
        </w:rPr>
        <w:t xml:space="preserve">anager for at least two years after successful completion of </w:t>
      </w:r>
      <w:r w:rsidR="002F3E35">
        <w:rPr>
          <w:rFonts w:cstheme="minorHAnsi"/>
        </w:rPr>
        <w:t>the</w:t>
      </w:r>
      <w:r w:rsidR="006C66DF" w:rsidRPr="002F3E35">
        <w:rPr>
          <w:rFonts w:cstheme="minorHAnsi"/>
        </w:rPr>
        <w:t xml:space="preserve"> course </w:t>
      </w:r>
      <w:r w:rsidR="006C66DF" w:rsidRPr="002F3E35">
        <w:rPr>
          <w:rFonts w:cstheme="minorHAnsi"/>
          <w:b/>
        </w:rPr>
        <w:t>and</w:t>
      </w:r>
      <w:r w:rsidR="006C66DF" w:rsidRPr="002F3E35">
        <w:rPr>
          <w:rFonts w:cstheme="minorHAnsi"/>
        </w:rPr>
        <w:t xml:space="preserve"> </w:t>
      </w:r>
      <w:r w:rsidR="006C66DF" w:rsidRPr="002F3E35">
        <w:rPr>
          <w:rFonts w:cstheme="minorHAnsi"/>
          <w:lang w:eastAsia="de-DE"/>
        </w:rPr>
        <w:t xml:space="preserve">at least </w:t>
      </w:r>
      <w:r w:rsidR="006C66DF" w:rsidRPr="002F3E35">
        <w:rPr>
          <w:rFonts w:cstheme="minorHAnsi"/>
          <w:b/>
          <w:lang w:eastAsia="de-DE"/>
        </w:rPr>
        <w:t xml:space="preserve">one </w:t>
      </w:r>
      <w:r w:rsidR="006C66DF" w:rsidRPr="002F3E35">
        <w:rPr>
          <w:rFonts w:cstheme="minorHAnsi"/>
          <w:lang w:eastAsia="de-DE"/>
        </w:rPr>
        <w:t>of the following proven competencies or qualifications:</w:t>
      </w:r>
    </w:p>
    <w:p w:rsidR="0002317D" w:rsidRDefault="0002317D" w:rsidP="0002317D">
      <w:pPr>
        <w:pStyle w:val="ListParagraph"/>
        <w:numPr>
          <w:ilvl w:val="0"/>
          <w:numId w:val="35"/>
        </w:numPr>
        <w:spacing w:after="0" w:line="240" w:lineRule="auto"/>
        <w:jc w:val="both"/>
      </w:pPr>
      <w:r>
        <w:t xml:space="preserve">L1 Alumni with at least 2 years subsequent experience as an AtoN </w:t>
      </w:r>
      <w:ins w:id="46" w:author="Adam Hay" w:date="2018-10-17T22:15:00Z">
        <w:r w:rsidR="003B01A8">
          <w:t>M</w:t>
        </w:r>
      </w:ins>
      <w:del w:id="47" w:author="Adam Hay" w:date="2018-10-17T22:15:00Z">
        <w:r w:rsidDel="003B01A8">
          <w:delText>m</w:delText>
        </w:r>
      </w:del>
      <w:r>
        <w:t>anager.</w:t>
      </w:r>
    </w:p>
    <w:p w:rsidR="0002317D" w:rsidRDefault="0002317D" w:rsidP="0002317D">
      <w:pPr>
        <w:pStyle w:val="ListParagraph"/>
        <w:spacing w:after="0" w:line="240" w:lineRule="auto"/>
        <w:jc w:val="both"/>
      </w:pPr>
      <w:r>
        <w:t>or,</w:t>
      </w:r>
    </w:p>
    <w:p w:rsidR="0002317D" w:rsidRDefault="0002317D" w:rsidP="0002317D">
      <w:pPr>
        <w:pStyle w:val="ListParagraph"/>
        <w:numPr>
          <w:ilvl w:val="0"/>
          <w:numId w:val="35"/>
        </w:numPr>
        <w:spacing w:after="0" w:line="240" w:lineRule="auto"/>
        <w:jc w:val="both"/>
      </w:pPr>
      <w:r>
        <w:t xml:space="preserve">at least 5 years’ experience as an un-certificated AtoN </w:t>
      </w:r>
      <w:ins w:id="48" w:author="Adam Hay" w:date="2018-10-17T22:15:00Z">
        <w:r w:rsidR="003B01A8">
          <w:t>M</w:t>
        </w:r>
      </w:ins>
      <w:del w:id="49" w:author="Adam Hay" w:date="2018-10-17T22:15:00Z">
        <w:r w:rsidDel="003B01A8">
          <w:delText>m</w:delText>
        </w:r>
      </w:del>
      <w:r>
        <w:t>anager in an internationally recognised AtoN service provider.</w:t>
      </w:r>
    </w:p>
    <w:p w:rsidR="0002317D" w:rsidRDefault="0002317D" w:rsidP="0002317D">
      <w:pPr>
        <w:pStyle w:val="ListParagraph"/>
        <w:spacing w:after="0" w:line="240" w:lineRule="auto"/>
        <w:jc w:val="both"/>
      </w:pPr>
      <w:r>
        <w:t xml:space="preserve">or, </w:t>
      </w:r>
    </w:p>
    <w:p w:rsidR="00F2311A" w:rsidRPr="00F2311A" w:rsidRDefault="0002317D" w:rsidP="00F2311A">
      <w:pPr>
        <w:pStyle w:val="ListParagraph"/>
        <w:numPr>
          <w:ilvl w:val="0"/>
          <w:numId w:val="35"/>
        </w:numPr>
        <w:jc w:val="both"/>
        <w:rPr>
          <w:rFonts w:cstheme="minorHAnsi"/>
        </w:rPr>
      </w:pPr>
      <w:r>
        <w:t>at least 5 years’ experience in the maritime department of a national Competent Authority.</w:t>
      </w:r>
    </w:p>
    <w:p w:rsidR="00F2311A" w:rsidRDefault="00F2311A" w:rsidP="00F2311A">
      <w:pPr>
        <w:pStyle w:val="Heading1"/>
        <w:keepLines w:val="0"/>
        <w:numPr>
          <w:ilvl w:val="0"/>
          <w:numId w:val="14"/>
        </w:numPr>
        <w:spacing w:before="240" w:line="240" w:lineRule="auto"/>
        <w:rPr>
          <w:rFonts w:asciiTheme="minorHAnsi" w:hAnsiTheme="minorHAnsi" w:cstheme="minorHAnsi"/>
        </w:rPr>
      </w:pPr>
      <w:bookmarkStart w:id="50" w:name="_Toc516586769"/>
      <w:r w:rsidRPr="00F2311A">
        <w:rPr>
          <w:rFonts w:asciiTheme="minorHAnsi" w:hAnsiTheme="minorHAnsi" w:cstheme="minorHAnsi"/>
        </w:rPr>
        <w:t>COURSE PREQUALIFICATION</w:t>
      </w:r>
      <w:bookmarkEnd w:id="50"/>
    </w:p>
    <w:p w:rsidR="00F2311A" w:rsidRPr="00F2311A" w:rsidRDefault="00F2311A" w:rsidP="004556B3">
      <w:pPr>
        <w:jc w:val="both"/>
      </w:pPr>
      <w:r>
        <w:t xml:space="preserve">The course requires participants to have acquired a demonstrated </w:t>
      </w:r>
      <w:r w:rsidR="00AE5FC6">
        <w:t xml:space="preserve">competency as a Level 1 AtoN </w:t>
      </w:r>
      <w:ins w:id="51" w:author="Adam Hay" w:date="2018-10-17T22:15:00Z">
        <w:r w:rsidR="003B01A8">
          <w:t>M</w:t>
        </w:r>
      </w:ins>
      <w:del w:id="52" w:author="Adam Hay" w:date="2018-10-17T22:15:00Z">
        <w:r w:rsidR="00AE5FC6" w:rsidDel="003B01A8">
          <w:delText>m</w:delText>
        </w:r>
      </w:del>
      <w:r w:rsidR="00AE5FC6">
        <w:t xml:space="preserve">anager. Potential participants who </w:t>
      </w:r>
      <w:r w:rsidR="004556B3">
        <w:t>have held</w:t>
      </w:r>
      <w:r w:rsidR="00AE5FC6">
        <w:t xml:space="preserve"> an International Level 1 certificate as </w:t>
      </w:r>
      <w:r w:rsidR="004556B3">
        <w:t xml:space="preserve">an AtoN </w:t>
      </w:r>
      <w:ins w:id="53" w:author="Adam Hay" w:date="2018-10-17T22:15:00Z">
        <w:r w:rsidR="003B01A8">
          <w:t>M</w:t>
        </w:r>
      </w:ins>
      <w:del w:id="54" w:author="Adam Hay" w:date="2018-10-17T22:15:00Z">
        <w:r w:rsidR="004556B3" w:rsidDel="003B01A8">
          <w:delText>m</w:delText>
        </w:r>
      </w:del>
      <w:r w:rsidR="004556B3">
        <w:t xml:space="preserve">anager for at least 2 years will automatically pre-qualify for this course. All other potential participants, including those who hold a Certificate of Competence issued by a Competent Authority during the transition period of four years specified in IALA Standard 1050 will be required to take a prequalification test set by the IALA World-Wide Academy. </w:t>
      </w:r>
      <w:r w:rsidR="00540C74">
        <w:t xml:space="preserve">This will comprise 50 </w:t>
      </w:r>
      <w:r w:rsidR="00297B14">
        <w:t xml:space="preserve">“easy” </w:t>
      </w:r>
      <w:r w:rsidR="00540C74">
        <w:t xml:space="preserve">questions taken from the </w:t>
      </w:r>
      <w:r w:rsidR="00297B14">
        <w:t xml:space="preserve">data-bank for the complete L1.1 syllabus. Potential participants who answer at least 20 questions correctly will prequalify.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55" w:name="_Toc419881212"/>
      <w:bookmarkStart w:id="56" w:name="_Toc516586770"/>
      <w:r w:rsidRPr="00A4164D">
        <w:rPr>
          <w:rFonts w:asciiTheme="minorHAnsi" w:hAnsiTheme="minorHAnsi"/>
        </w:rPr>
        <w:t>COURSE INTAKE – LIMITATIONS</w:t>
      </w:r>
      <w:bookmarkEnd w:id="55"/>
      <w:bookmarkEnd w:id="56"/>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w:t>
      </w:r>
      <w:r w:rsidR="00BD2551">
        <w:rPr>
          <w:rFonts w:asciiTheme="minorHAnsi" w:hAnsiTheme="minorHAnsi"/>
          <w:lang w:eastAsia="de-DE"/>
        </w:rPr>
        <w:t>this one-week course</w:t>
      </w:r>
      <w:r w:rsidRPr="00A4164D">
        <w:rPr>
          <w:rFonts w:asciiTheme="minorHAnsi" w:hAnsiTheme="minorHAnsi"/>
          <w:lang w:eastAsia="de-DE"/>
        </w:rPr>
        <w:t xml:space="preserve">.  Experience has shown that given the specialised nature of the syllabus, a satisfactory level of understanding </w:t>
      </w:r>
      <w:r w:rsidR="0032179B">
        <w:rPr>
          <w:rFonts w:asciiTheme="minorHAnsi" w:hAnsiTheme="minorHAnsi"/>
          <w:lang w:eastAsia="de-DE"/>
        </w:rPr>
        <w:t xml:space="preserve">can be transferred </w:t>
      </w:r>
      <w:r w:rsidRPr="00A4164D">
        <w:rPr>
          <w:rFonts w:asciiTheme="minorHAnsi" w:hAnsiTheme="minorHAnsi"/>
          <w:lang w:eastAsia="de-DE"/>
        </w:rPr>
        <w:t xml:space="preserve">to a maximum of </w:t>
      </w:r>
      <w:r w:rsidR="0032179B">
        <w:rPr>
          <w:rFonts w:asciiTheme="minorHAnsi" w:hAnsiTheme="minorHAnsi"/>
          <w:lang w:eastAsia="de-DE"/>
        </w:rPr>
        <w:t>24</w:t>
      </w:r>
      <w:r w:rsidRPr="00A4164D">
        <w:rPr>
          <w:rFonts w:asciiTheme="minorHAnsi" w:hAnsiTheme="minorHAnsi"/>
          <w:lang w:eastAsia="de-DE"/>
        </w:rPr>
        <w:t xml:space="preserve"> participants.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57" w:name="_Toc419881213"/>
      <w:bookmarkStart w:id="58" w:name="_Toc516586771"/>
      <w:r w:rsidRPr="00A4164D">
        <w:rPr>
          <w:rFonts w:asciiTheme="minorHAnsi" w:hAnsiTheme="minorHAnsi"/>
        </w:rPr>
        <w:t>TRAINING STAFF REQUIREMENTS</w:t>
      </w:r>
      <w:bookmarkEnd w:id="57"/>
      <w:bookmarkEnd w:id="58"/>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 xml:space="preserve">Accredited Training Organisations will be accountable to the Competent Authority for ensuring that the instructors and assessors tasked with the conduct of this model course, and any supporting staff, are </w:t>
      </w:r>
      <w:r w:rsidRPr="00A4164D">
        <w:rPr>
          <w:rFonts w:asciiTheme="minorHAnsi" w:hAnsiTheme="minorHAnsi"/>
          <w:lang w:eastAsia="de-DE"/>
        </w:rPr>
        <w:lastRenderedPageBreak/>
        <w:t>appropriately qualified and subject to review by approved Quality Management System procedures.  The key factor is that both instructors and assessors should have an appropriate balance of professional and teaching competencies.</w:t>
      </w:r>
    </w:p>
    <w:p w:rsidR="00E14092" w:rsidRPr="00756944" w:rsidRDefault="00E14092" w:rsidP="00756944">
      <w:pPr>
        <w:pStyle w:val="Heading1"/>
        <w:keepLines w:val="0"/>
        <w:numPr>
          <w:ilvl w:val="1"/>
          <w:numId w:val="14"/>
        </w:numPr>
        <w:spacing w:before="240" w:line="240" w:lineRule="auto"/>
        <w:rPr>
          <w:rFonts w:asciiTheme="minorHAnsi" w:hAnsiTheme="minorHAnsi"/>
        </w:rPr>
      </w:pPr>
      <w:bookmarkStart w:id="59" w:name="_Toc516586772"/>
      <w:r w:rsidRPr="00756944">
        <w:rPr>
          <w:rFonts w:asciiTheme="minorHAnsi" w:hAnsiTheme="minorHAnsi"/>
        </w:rPr>
        <w:t>Course instructors</w:t>
      </w:r>
      <w:bookmarkEnd w:id="59"/>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w:t>
      </w:r>
      <w:r w:rsidR="00812208" w:rsidRPr="00756944">
        <w:rPr>
          <w:rFonts w:asciiTheme="minorHAnsi" w:hAnsiTheme="minorHAnsi"/>
          <w:b/>
          <w:lang w:eastAsia="de-DE"/>
        </w:rPr>
        <w:t>three</w:t>
      </w:r>
      <w:r w:rsidR="00812208">
        <w:rPr>
          <w:rFonts w:asciiTheme="minorHAnsi" w:hAnsiTheme="minorHAnsi"/>
          <w:lang w:eastAsia="de-DE"/>
        </w:rPr>
        <w:t xml:space="preserve"> of the following</w:t>
      </w:r>
      <w:bookmarkStart w:id="60" w:name="_Toc419881214"/>
      <w:r>
        <w:rPr>
          <w:rFonts w:asciiTheme="minorHAnsi" w:hAnsiTheme="minorHAnsi"/>
          <w:lang w:eastAsia="de-DE"/>
        </w:rPr>
        <w:t xml:space="preserve"> criteria. Course Assessors </w:t>
      </w:r>
      <w:bookmarkEnd w:id="60"/>
      <w:r>
        <w:rPr>
          <w:rFonts w:asciiTheme="minorHAnsi" w:hAnsiTheme="minorHAnsi"/>
          <w:lang w:eastAsia="de-DE"/>
        </w:rPr>
        <w:t xml:space="preserve">should have the required competency as an </w:t>
      </w:r>
      <w:r w:rsidR="00F2311A">
        <w:rPr>
          <w:rFonts w:asciiTheme="minorHAnsi" w:hAnsiTheme="minorHAnsi"/>
          <w:lang w:eastAsia="de-DE"/>
        </w:rPr>
        <w:t>Instructor and</w:t>
      </w:r>
      <w:r>
        <w:rPr>
          <w:rFonts w:asciiTheme="minorHAnsi" w:hAnsiTheme="minorHAnsi"/>
          <w:lang w:eastAsia="de-DE"/>
        </w:rPr>
        <w:t xml:space="preserve"> meet at least </w:t>
      </w:r>
      <w:r w:rsidRPr="008B5B82">
        <w:rPr>
          <w:rFonts w:asciiTheme="minorHAnsi" w:hAnsiTheme="minorHAnsi"/>
          <w:b/>
          <w:lang w:eastAsia="de-DE"/>
        </w:rPr>
        <w:t>one</w:t>
      </w:r>
      <w:r>
        <w:rPr>
          <w:rFonts w:asciiTheme="minorHAnsi" w:hAnsiTheme="minorHAnsi"/>
          <w:lang w:eastAsia="de-DE"/>
        </w:rPr>
        <w:t xml:space="preserve"> of the criteria in article </w:t>
      </w:r>
      <w:r w:rsidR="00756944">
        <w:rPr>
          <w:rFonts w:asciiTheme="minorHAnsi" w:hAnsiTheme="minorHAnsi"/>
          <w:lang w:eastAsia="de-DE"/>
        </w:rPr>
        <w:t>5</w:t>
      </w:r>
      <w:r>
        <w:rPr>
          <w:rFonts w:asciiTheme="minorHAnsi" w:hAnsiTheme="minorHAnsi"/>
          <w:lang w:eastAsia="de-DE"/>
        </w:rPr>
        <w:t>.</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w:t>
      </w:r>
      <w:r w:rsidR="00756944">
        <w:t>4</w:t>
      </w:r>
      <w:r w:rsidRPr="00A4164D">
        <w:t xml:space="preserve">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 xml:space="preserve">At least 5 years’ work experience with a recognised AtoN service provider or IALA Industrial Member in a </w:t>
      </w:r>
      <w:r w:rsidR="00756944">
        <w:t>senior</w:t>
      </w:r>
      <w:r w:rsidRPr="00A4164D">
        <w:t xml:space="preserve"> management capacity;</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 xml:space="preserve">Proven professional or technical expertise in a specialist field related to syllabus elements or sub-elements (for example </w:t>
      </w:r>
      <w:r w:rsidR="00756944">
        <w:t>maritime law; virtual AtoN; funding an AtoN service or strategic planning</w:t>
      </w:r>
      <w:r w:rsidRPr="00A4164D">
        <w:t>).</w:t>
      </w:r>
    </w:p>
    <w:p w:rsidR="001B5743" w:rsidRPr="00756944" w:rsidRDefault="001B5743" w:rsidP="00756944">
      <w:pPr>
        <w:pStyle w:val="Heading1"/>
        <w:keepLines w:val="0"/>
        <w:numPr>
          <w:ilvl w:val="1"/>
          <w:numId w:val="14"/>
        </w:numPr>
        <w:spacing w:before="240" w:line="240" w:lineRule="auto"/>
        <w:rPr>
          <w:rFonts w:asciiTheme="minorHAnsi" w:hAnsiTheme="minorHAnsi"/>
        </w:rPr>
      </w:pPr>
      <w:bookmarkStart w:id="61" w:name="_Toc419881215"/>
      <w:bookmarkStart w:id="62" w:name="_Toc516586773"/>
      <w:r w:rsidRPr="00756944">
        <w:rPr>
          <w:rFonts w:asciiTheme="minorHAnsi" w:hAnsiTheme="minorHAnsi"/>
        </w:rPr>
        <w:t>Course Assessors</w:t>
      </w:r>
      <w:bookmarkEnd w:id="61"/>
      <w:bookmarkEnd w:id="62"/>
      <w:r w:rsidRPr="00756944">
        <w:rPr>
          <w:rFonts w:asciiTheme="minorHAnsi" w:hAnsiTheme="minorHAnsi"/>
        </w:rPr>
        <w:t xml:space="preserve"> </w:t>
      </w:r>
    </w:p>
    <w:p w:rsidR="001B5743" w:rsidRPr="00A4164D" w:rsidRDefault="001B5743" w:rsidP="00BF4E14">
      <w:pPr>
        <w:pStyle w:val="ListParagraph"/>
        <w:numPr>
          <w:ilvl w:val="0"/>
          <w:numId w:val="28"/>
        </w:numPr>
      </w:pPr>
      <w:r w:rsidRPr="00A4164D">
        <w:t xml:space="preserve">At least </w:t>
      </w:r>
      <w:r w:rsidR="00521C20">
        <w:t>4</w:t>
      </w:r>
      <w:r w:rsidRPr="00A4164D">
        <w:t xml:space="preserve">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63" w:name="_Toc419881216"/>
      <w:bookmarkStart w:id="64" w:name="_Toc516586774"/>
      <w:r w:rsidRPr="00A4164D">
        <w:rPr>
          <w:rFonts w:asciiTheme="minorHAnsi" w:hAnsiTheme="minorHAnsi"/>
        </w:rPr>
        <w:t>TEACHING FACILITIES AND EQUIPMENT</w:t>
      </w:r>
      <w:bookmarkEnd w:id="63"/>
      <w:bookmarkEnd w:id="64"/>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1B5743">
      <w:pPr>
        <w:pStyle w:val="Title"/>
        <w:rPr>
          <w:rFonts w:asciiTheme="minorHAnsi" w:hAnsiTheme="minorHAnsi"/>
        </w:rPr>
      </w:pPr>
      <w:bookmarkStart w:id="65" w:name="_Toc419881217"/>
      <w:bookmarkStart w:id="66" w:name="_Toc516586775"/>
      <w:r w:rsidRPr="00A4164D">
        <w:rPr>
          <w:rFonts w:asciiTheme="minorHAnsi" w:hAnsiTheme="minorHAnsi"/>
        </w:rPr>
        <w:lastRenderedPageBreak/>
        <w:t xml:space="preserve">PART </w:t>
      </w:r>
      <w:r w:rsidR="00BC5C99">
        <w:rPr>
          <w:rFonts w:asciiTheme="minorHAnsi" w:hAnsiTheme="minorHAnsi"/>
        </w:rPr>
        <w:t>4</w:t>
      </w:r>
      <w:r w:rsidRPr="00A4164D">
        <w:rPr>
          <w:rFonts w:asciiTheme="minorHAnsi" w:hAnsiTheme="minorHAnsi"/>
        </w:rPr>
        <w:t xml:space="preserve"> – GUIDELINES FOR INSTRUCTORS</w:t>
      </w:r>
      <w:bookmarkEnd w:id="65"/>
      <w:bookmarkEnd w:id="66"/>
    </w:p>
    <w:p w:rsidR="001B5743" w:rsidRPr="00A4164D" w:rsidRDefault="001B5743" w:rsidP="001B5743">
      <w:pPr>
        <w:pStyle w:val="Heading1"/>
        <w:keepLines w:val="0"/>
        <w:numPr>
          <w:ilvl w:val="0"/>
          <w:numId w:val="17"/>
        </w:numPr>
        <w:spacing w:before="240" w:line="240" w:lineRule="auto"/>
        <w:rPr>
          <w:rFonts w:asciiTheme="minorHAnsi" w:hAnsiTheme="minorHAnsi"/>
        </w:rPr>
      </w:pPr>
      <w:bookmarkStart w:id="67" w:name="_Toc419881218"/>
      <w:bookmarkStart w:id="68" w:name="_Toc516586776"/>
      <w:r w:rsidRPr="00A4164D">
        <w:rPr>
          <w:rFonts w:asciiTheme="minorHAnsi" w:hAnsiTheme="minorHAnsi"/>
        </w:rPr>
        <w:t>INTRODUCTION</w:t>
      </w:r>
      <w:bookmarkEnd w:id="67"/>
      <w:bookmarkEnd w:id="68"/>
    </w:p>
    <w:p w:rsidR="001B5743" w:rsidRPr="00A4164D" w:rsidRDefault="00406710" w:rsidP="001B5743">
      <w:pPr>
        <w:pStyle w:val="BodyText"/>
        <w:rPr>
          <w:rFonts w:asciiTheme="minorHAnsi" w:hAnsiTheme="minorHAnsi"/>
          <w:lang w:eastAsia="de-DE"/>
        </w:rPr>
      </w:pPr>
      <w:r>
        <w:rPr>
          <w:rFonts w:asciiTheme="minorHAnsi" w:hAnsiTheme="minorHAnsi"/>
          <w:lang w:eastAsia="de-DE"/>
        </w:rPr>
        <w:t>The guidelines for instructors on this course are exactly as set out in Part 4 of IALA model course L1.1 so are not repeated in this document.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69" w:name="_Toc419881219"/>
      <w:bookmarkStart w:id="70" w:name="_Toc516586777"/>
      <w:r w:rsidRPr="00A4164D">
        <w:rPr>
          <w:rFonts w:asciiTheme="minorHAnsi" w:hAnsiTheme="minorHAnsi"/>
        </w:rPr>
        <w:t>CURRICULUM</w:t>
      </w:r>
      <w:bookmarkEnd w:id="69"/>
      <w:bookmarkEnd w:id="7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D63E4D">
        <w:rPr>
          <w:rFonts w:asciiTheme="minorHAnsi" w:hAnsiTheme="minorHAnsi"/>
          <w:lang w:eastAsia="de-DE"/>
        </w:rPr>
        <w:t>two</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w:t>
      </w:r>
      <w:ins w:id="71" w:author="Adam Hay" w:date="2018-10-17T22:17:00Z">
        <w:r w:rsidR="00CB5F0B">
          <w:rPr>
            <w:rFonts w:asciiTheme="minorHAnsi" w:hAnsiTheme="minorHAnsi"/>
            <w:lang w:eastAsia="de-DE"/>
          </w:rPr>
          <w:t xml:space="preserve">in </w:t>
        </w:r>
      </w:ins>
      <w:r w:rsidR="00D63E4D">
        <w:rPr>
          <w:rFonts w:asciiTheme="minorHAnsi" w:hAnsiTheme="minorHAnsi"/>
          <w:lang w:eastAsia="de-DE"/>
        </w:rPr>
        <w:t>Part 5</w:t>
      </w:r>
      <w:r w:rsidRPr="00A4164D">
        <w:rPr>
          <w:rFonts w:asciiTheme="minorHAnsi" w:hAnsiTheme="minorHAnsi"/>
          <w:lang w:eastAsia="de-DE"/>
        </w:rPr>
        <w:t xml:space="preser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D63E4D" w:rsidRDefault="001B5743" w:rsidP="001B5743">
      <w:pPr>
        <w:pStyle w:val="BodyText"/>
        <w:rPr>
          <w:rFonts w:asciiTheme="minorHAnsi" w:hAnsiTheme="minorHAnsi"/>
          <w:lang w:eastAsia="de-DE"/>
        </w:rPr>
      </w:pPr>
      <w:r w:rsidRPr="00A4164D">
        <w:rPr>
          <w:rFonts w:asciiTheme="minorHAnsi" w:hAnsiTheme="minorHAnsi"/>
          <w:lang w:eastAsia="de-DE"/>
        </w:rPr>
        <w:t xml:space="preserve">Sub-elements have been grouped into lectures capable of being delivered in 40 minutes under normal circumstances.  Each Training Organisation will determine the optimum lecture length; the sub-elements it covers and over what period lectures will be delivered.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An example of course planning is shown in </w:t>
      </w:r>
      <w:r w:rsidR="00D63E4D">
        <w:rPr>
          <w:rFonts w:asciiTheme="minorHAnsi" w:hAnsiTheme="minorHAnsi"/>
          <w:lang w:eastAsia="de-DE"/>
        </w:rPr>
        <w:t xml:space="preserve">Table 1 </w:t>
      </w:r>
      <w:r w:rsidRPr="00A4164D">
        <w:rPr>
          <w:rFonts w:asciiTheme="minorHAnsi" w:hAnsiTheme="minorHAnsi"/>
          <w:lang w:eastAsia="de-DE"/>
        </w:rPr>
        <w:t xml:space="preserve">below.  Guidance on assessment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F473F6">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w:t>
      </w:r>
      <w:r w:rsidR="00D63E4D">
        <w:rPr>
          <w:rFonts w:asciiTheme="minorHAnsi" w:hAnsiTheme="minorHAnsi"/>
          <w:lang w:eastAsia="de-DE"/>
        </w:rPr>
        <w:t>1</w:t>
      </w:r>
      <w:r w:rsidRPr="00A4164D">
        <w:rPr>
          <w:rFonts w:asciiTheme="minorHAnsi" w:hAnsiTheme="minorHAnsi"/>
          <w:lang w:eastAsia="de-DE"/>
        </w:rPr>
        <w:t xml:space="preserve">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72" w:name="_Ref302301686"/>
      <w:bookmarkStart w:id="73" w:name="_Toc419881257"/>
      <w:r w:rsidRPr="00A4164D">
        <w:rPr>
          <w:rFonts w:asciiTheme="minorHAnsi" w:hAnsiTheme="minorHAnsi"/>
        </w:rPr>
        <w:t>Example Course Outline Planning Programme</w:t>
      </w:r>
      <w:bookmarkEnd w:id="72"/>
      <w:bookmarkEnd w:id="73"/>
    </w:p>
    <w:tbl>
      <w:tblPr>
        <w:tblStyle w:val="TableGrid"/>
        <w:tblW w:w="9242" w:type="dxa"/>
        <w:tblLayout w:type="fixed"/>
        <w:tblLook w:val="04A0" w:firstRow="1" w:lastRow="0" w:firstColumn="1" w:lastColumn="0" w:noHBand="0" w:noVBand="1"/>
      </w:tblPr>
      <w:tblGrid>
        <w:gridCol w:w="675"/>
        <w:gridCol w:w="851"/>
        <w:gridCol w:w="1163"/>
        <w:gridCol w:w="1134"/>
        <w:gridCol w:w="2268"/>
        <w:gridCol w:w="3151"/>
      </w:tblGrid>
      <w:tr w:rsidR="001B5743" w:rsidRPr="00A4164D" w:rsidTr="006544B5">
        <w:tc>
          <w:tcPr>
            <w:tcW w:w="675" w:type="dxa"/>
            <w:tcMar>
              <w:top w:w="28" w:type="dxa"/>
              <w:bottom w:w="28" w:type="dxa"/>
            </w:tcMar>
            <w:vAlign w:val="center"/>
          </w:tcPr>
          <w:p w:rsidR="001B5743" w:rsidRPr="00A4164D" w:rsidRDefault="00866BC9" w:rsidP="009062C6">
            <w:pPr>
              <w:jc w:val="center"/>
              <w:rPr>
                <w:rFonts w:cs="Arial"/>
                <w:b/>
                <w:sz w:val="18"/>
                <w:szCs w:val="18"/>
              </w:rPr>
            </w:pPr>
            <w:r>
              <w:rPr>
                <w:rFonts w:cs="Arial"/>
                <w:b/>
                <w:sz w:val="18"/>
                <w:szCs w:val="18"/>
              </w:rPr>
              <w:t>Work</w:t>
            </w:r>
            <w:r w:rsidR="001B5743" w:rsidRPr="00A4164D">
              <w:rPr>
                <w:rFonts w:cs="Arial"/>
                <w:b/>
                <w:sz w:val="18"/>
                <w:szCs w:val="18"/>
              </w:rPr>
              <w:t>Day</w:t>
            </w:r>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1163"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26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1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1A</w:t>
            </w:r>
          </w:p>
        </w:tc>
        <w:tc>
          <w:tcPr>
            <w:tcW w:w="1163"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 xml:space="preserve">1 to </w:t>
            </w:r>
            <w:r w:rsidR="006544B5">
              <w:rPr>
                <w:rFonts w:cs="Arial"/>
                <w:sz w:val="18"/>
                <w:szCs w:val="18"/>
              </w:rPr>
              <w:t>4</w:t>
            </w:r>
          </w:p>
        </w:tc>
        <w:tc>
          <w:tcPr>
            <w:tcW w:w="1134"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Self-test and 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Course registration and introduction</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1B</w:t>
            </w:r>
          </w:p>
        </w:tc>
        <w:tc>
          <w:tcPr>
            <w:tcW w:w="1163"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 xml:space="preserve">5 – 7 </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Technical aspects of AtoN management</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1C</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8 - 1</w:t>
            </w:r>
            <w:r w:rsidR="00BA3D9F">
              <w:rPr>
                <w:rFonts w:cs="Arial"/>
                <w:sz w:val="18"/>
                <w:szCs w:val="18"/>
              </w:rPr>
              <w:t>1</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Funding AtoN services</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1D</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w:t>
            </w:r>
            <w:r w:rsidR="00BA3D9F">
              <w:rPr>
                <w:rFonts w:cs="Arial"/>
                <w:sz w:val="18"/>
                <w:szCs w:val="18"/>
              </w:rPr>
              <w:t>2</w:t>
            </w:r>
            <w:r>
              <w:rPr>
                <w:rFonts w:cs="Arial"/>
                <w:sz w:val="18"/>
                <w:szCs w:val="18"/>
              </w:rPr>
              <w:t xml:space="preserve"> - 1</w:t>
            </w:r>
            <w:r w:rsidR="00BA3D9F">
              <w:rPr>
                <w:rFonts w:cs="Arial"/>
                <w:sz w:val="18"/>
                <w:szCs w:val="18"/>
              </w:rPr>
              <w:t>6</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HR and strategic planning</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2</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3</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Major drafting exercise</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 xml:space="preserve">Strategic </w:t>
            </w:r>
            <w:r w:rsidR="00D04BE1">
              <w:rPr>
                <w:rFonts w:cs="Arial"/>
                <w:sz w:val="18"/>
                <w:szCs w:val="18"/>
              </w:rPr>
              <w:t>Plan</w:t>
            </w:r>
          </w:p>
        </w:tc>
      </w:tr>
      <w:tr w:rsidR="006B7506" w:rsidRPr="00A4164D" w:rsidTr="006544B5">
        <w:tc>
          <w:tcPr>
            <w:tcW w:w="675"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851"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1163"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Total hours</w:t>
            </w:r>
          </w:p>
        </w:tc>
        <w:tc>
          <w:tcPr>
            <w:tcW w:w="1134"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26</w:t>
            </w:r>
          </w:p>
        </w:tc>
        <w:tc>
          <w:tcPr>
            <w:tcW w:w="2268"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c>
          <w:tcPr>
            <w:tcW w:w="3151"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80C1E" w:rsidRPr="00A4164D"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Additional time should be allocated for tutorials so that every participant who is willing to gain the required competence has every opportunity to do so.</w:t>
      </w:r>
      <w:r w:rsidR="00D6158A">
        <w:rPr>
          <w:lang w:eastAsia="en-GB"/>
        </w:rPr>
        <w:t xml:space="preserve"> </w:t>
      </w:r>
      <w:r w:rsidR="00227480">
        <w:rPr>
          <w:lang w:eastAsia="en-GB"/>
        </w:rPr>
        <w:t xml:space="preserve">A generic outline programme, including all aspects of the </w:t>
      </w:r>
      <w:r w:rsidR="00D6158A">
        <w:rPr>
          <w:lang w:eastAsia="en-GB"/>
        </w:rPr>
        <w:t>1</w:t>
      </w:r>
      <w:r w:rsidR="00F23C2E">
        <w:rPr>
          <w:lang w:eastAsia="en-GB"/>
        </w:rPr>
        <w:t>-week</w:t>
      </w:r>
      <w:r w:rsidR="00227480">
        <w:rPr>
          <w:lang w:eastAsia="en-GB"/>
        </w:rPr>
        <w:t xml:space="preserve"> model course has been developed by the IALA World-Wide Academy and will be supplied to any Accredited Training Organisation on request.</w:t>
      </w:r>
    </w:p>
    <w:p w:rsidR="00AE5F88"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w:t>
      </w:r>
    </w:p>
    <w:p w:rsidR="001B5743" w:rsidRPr="00A4164D" w:rsidRDefault="001B5743" w:rsidP="00454DF6">
      <w:pPr>
        <w:jc w:val="both"/>
        <w:rPr>
          <w:lang w:eastAsia="en-GB"/>
        </w:rPr>
      </w:pPr>
      <w:r w:rsidRPr="00A4164D">
        <w:rPr>
          <w:lang w:eastAsia="en-GB"/>
        </w:rPr>
        <w:t xml:space="preserve">  </w:t>
      </w:r>
    </w:p>
    <w:p w:rsidR="001B5743" w:rsidRPr="00A4164D" w:rsidRDefault="001B5743" w:rsidP="00454DF6">
      <w:pPr>
        <w:pStyle w:val="Heading1"/>
        <w:keepLines w:val="0"/>
        <w:numPr>
          <w:ilvl w:val="0"/>
          <w:numId w:val="14"/>
        </w:numPr>
        <w:spacing w:before="240" w:line="240" w:lineRule="auto"/>
        <w:jc w:val="both"/>
        <w:rPr>
          <w:rFonts w:asciiTheme="minorHAnsi" w:hAnsiTheme="minorHAnsi"/>
        </w:rPr>
      </w:pPr>
      <w:bookmarkStart w:id="74" w:name="_Ref302301802"/>
      <w:bookmarkStart w:id="75" w:name="_Toc419881220"/>
      <w:bookmarkStart w:id="76" w:name="_Toc516586778"/>
      <w:r w:rsidRPr="00A4164D">
        <w:rPr>
          <w:rFonts w:asciiTheme="minorHAnsi" w:hAnsiTheme="minorHAnsi"/>
        </w:rPr>
        <w:lastRenderedPageBreak/>
        <w:t>EVALUATION AND ASSESSMENT</w:t>
      </w:r>
      <w:bookmarkEnd w:id="74"/>
      <w:bookmarkEnd w:id="75"/>
      <w:bookmarkEnd w:id="76"/>
    </w:p>
    <w:p w:rsidR="00540C74" w:rsidRDefault="00540C74" w:rsidP="00454DF6">
      <w:pPr>
        <w:jc w:val="both"/>
        <w:rPr>
          <w:lang w:eastAsia="en-GB"/>
        </w:rPr>
      </w:pPr>
      <w:r>
        <w:rPr>
          <w:lang w:eastAsia="en-GB"/>
        </w:rPr>
        <w:t xml:space="preserve">It is anticipated that participants on this course will have a wide range of managerial and technical experience. To give them a common starting point, it is recommended that following the course introduction, the participants </w:t>
      </w:r>
      <w:r w:rsidR="0091481C">
        <w:rPr>
          <w:lang w:eastAsia="en-GB"/>
        </w:rPr>
        <w:t>take a revision test comprising 30 questions from the L1.1 syllabus. The course Supervisor will then provide the answers as a MS PowerPoint</w:t>
      </w:r>
      <w:r w:rsidR="0091481C">
        <w:rPr>
          <w:rFonts w:cstheme="minorHAnsi"/>
          <w:lang w:eastAsia="en-GB"/>
        </w:rPr>
        <w:t>™</w:t>
      </w:r>
      <w:r w:rsidR="0091481C">
        <w:rPr>
          <w:lang w:eastAsia="en-GB"/>
        </w:rPr>
        <w:t xml:space="preserve"> presentation and participants will mark their own papers. This will enable each participant to determine whether they might need to conduct some private study to </w:t>
      </w:r>
      <w:r w:rsidR="002624AF">
        <w:rPr>
          <w:lang w:eastAsia="en-GB"/>
        </w:rPr>
        <w:t xml:space="preserve">bring them up to speed for the rest of the course. </w:t>
      </w:r>
      <w:r w:rsidR="0091481C">
        <w:rPr>
          <w:lang w:eastAsia="en-GB"/>
        </w:rPr>
        <w:t xml:space="preserve"> </w:t>
      </w:r>
    </w:p>
    <w:p w:rsidR="001B5743" w:rsidRPr="00A4164D" w:rsidRDefault="001B5743" w:rsidP="00454DF6">
      <w:pPr>
        <w:jc w:val="both"/>
        <w:rPr>
          <w:lang w:eastAsia="en-GB"/>
        </w:rPr>
      </w:pPr>
      <w:r w:rsidRPr="00A4164D">
        <w:rPr>
          <w:lang w:eastAsia="en-GB"/>
        </w:rPr>
        <w:t xml:space="preserve">The principle method of evaluating whether participants have acquired the required level of competence on this model course is by </w:t>
      </w:r>
      <w:r w:rsidR="00200573">
        <w:rPr>
          <w:lang w:eastAsia="en-GB"/>
        </w:rPr>
        <w:t xml:space="preserve">the production of a satisfactory draft “strategic plan” </w:t>
      </w:r>
      <w:r w:rsidR="00D04BE1">
        <w:rPr>
          <w:lang w:eastAsia="en-GB"/>
        </w:rPr>
        <w:t xml:space="preserve">for a theoretical coastal State </w:t>
      </w:r>
      <w:r w:rsidR="00200573">
        <w:rPr>
          <w:lang w:eastAsia="en-GB"/>
        </w:rPr>
        <w:t>which encompasses most of the elements covered during the course</w:t>
      </w:r>
      <w:r w:rsidRPr="00A4164D">
        <w:rPr>
          <w:lang w:eastAsia="en-GB"/>
        </w:rPr>
        <w:t xml:space="preserve">.  Each Accredited Training Organisation will, in consultation with the Competent Authority, determine the most appropriate </w:t>
      </w:r>
      <w:r w:rsidR="00200573">
        <w:rPr>
          <w:lang w:eastAsia="en-GB"/>
        </w:rPr>
        <w:t>method of assessing the standard of this plan</w:t>
      </w:r>
      <w:r w:rsidRPr="00A4164D">
        <w:rPr>
          <w:lang w:eastAsia="en-GB"/>
        </w:rPr>
        <w:t xml:space="preserve">.  The following points provide guidance on the </w:t>
      </w:r>
      <w:r w:rsidR="00200573">
        <w:rPr>
          <w:lang w:eastAsia="en-GB"/>
        </w:rPr>
        <w:t>allocation of group and individual marks for such an assessment</w:t>
      </w:r>
      <w:r w:rsidRPr="00A4164D">
        <w:rPr>
          <w:lang w:eastAsia="en-GB"/>
        </w:rPr>
        <w:t xml:space="preserve"> which ATOs may find helpful in determining the most appropriate </w:t>
      </w:r>
      <w:r w:rsidR="00200573">
        <w:rPr>
          <w:lang w:eastAsia="en-GB"/>
        </w:rPr>
        <w:t>marking scheme</w:t>
      </w:r>
      <w:r w:rsidRPr="00A4164D">
        <w:rPr>
          <w:lang w:eastAsia="en-GB"/>
        </w:rPr>
        <w:t>:</w:t>
      </w:r>
    </w:p>
    <w:p w:rsidR="00A217E0" w:rsidRDefault="00A217E0" w:rsidP="00BF4E14">
      <w:pPr>
        <w:pStyle w:val="ListParagraph"/>
        <w:numPr>
          <w:ilvl w:val="0"/>
          <w:numId w:val="29"/>
        </w:numPr>
        <w:jc w:val="both"/>
      </w:pPr>
      <w:r>
        <w:t xml:space="preserve">Participants should be divided into groups of </w:t>
      </w:r>
      <w:r w:rsidR="00E22048">
        <w:t>5</w:t>
      </w:r>
      <w:r>
        <w:t xml:space="preserve"> so that each group has about the same level of professional experience and competency in the main language of instruction (usually English).</w:t>
      </w:r>
    </w:p>
    <w:p w:rsidR="001B5743" w:rsidRPr="00A4164D" w:rsidRDefault="00A217E0" w:rsidP="00BF4E14">
      <w:pPr>
        <w:pStyle w:val="ListParagraph"/>
        <w:numPr>
          <w:ilvl w:val="0"/>
          <w:numId w:val="29"/>
        </w:numPr>
        <w:jc w:val="both"/>
      </w:pPr>
      <w:r>
        <w:t>Each group should nominate a team leader who will coordinate the tasks to be done and produce a timetable so that the final document is completed on time.</w:t>
      </w:r>
    </w:p>
    <w:p w:rsidR="001B5743" w:rsidRDefault="00A217E0" w:rsidP="00BF4E14">
      <w:pPr>
        <w:pStyle w:val="ListParagraph"/>
        <w:numPr>
          <w:ilvl w:val="0"/>
          <w:numId w:val="29"/>
        </w:numPr>
        <w:jc w:val="both"/>
      </w:pPr>
      <w:r>
        <w:t>Each group will be allocated a “group mark” based on the quality of the final document</w:t>
      </w:r>
      <w:r w:rsidR="008B2A97">
        <w:t xml:space="preserve">, including its </w:t>
      </w:r>
      <w:r w:rsidR="00040FFA">
        <w:t xml:space="preserve">style, </w:t>
      </w:r>
      <w:r w:rsidR="008B2A97">
        <w:t>readability</w:t>
      </w:r>
      <w:r w:rsidR="00040FFA">
        <w:t xml:space="preserve"> and</w:t>
      </w:r>
      <w:r w:rsidR="008B2A97">
        <w:t xml:space="preserve"> </w:t>
      </w:r>
      <w:r w:rsidR="00040FFA">
        <w:t xml:space="preserve">presentation. Only a near-perfect document should be awarded a score of 17 or more. </w:t>
      </w:r>
    </w:p>
    <w:p w:rsidR="00A217E0" w:rsidRDefault="00A217E0" w:rsidP="00BF4E14">
      <w:pPr>
        <w:pStyle w:val="ListParagraph"/>
        <w:numPr>
          <w:ilvl w:val="0"/>
          <w:numId w:val="29"/>
        </w:numPr>
        <w:jc w:val="both"/>
      </w:pPr>
      <w:r>
        <w:t xml:space="preserve">Each participant will be allocated an “individual mark” based on </w:t>
      </w:r>
      <w:r w:rsidR="00F86500">
        <w:t xml:space="preserve">positive </w:t>
      </w:r>
      <w:r w:rsidR="00787EE0">
        <w:t>interventions duri</w:t>
      </w:r>
      <w:r w:rsidR="00F86500">
        <w:t xml:space="preserve">ng formal instruction which contribute to the conduct of the course and the </w:t>
      </w:r>
      <w:r>
        <w:t xml:space="preserve">quality of the section of the final document for which he or she was responsible. </w:t>
      </w:r>
    </w:p>
    <w:p w:rsidR="00A217E0" w:rsidRPr="00A4164D" w:rsidRDefault="00A217E0" w:rsidP="00BF4E14">
      <w:pPr>
        <w:pStyle w:val="ListParagraph"/>
        <w:numPr>
          <w:ilvl w:val="0"/>
          <w:numId w:val="29"/>
        </w:numPr>
        <w:jc w:val="both"/>
      </w:pPr>
      <w:r>
        <w:t>The award of the Certificate as a “Master of AtoN Management” will depend on achieving a combined group and individual mark</w:t>
      </w:r>
      <w:r w:rsidR="00DA7F91">
        <w:t xml:space="preserve"> of at least 25 marks out of a possible maximum of 50 marks.</w:t>
      </w:r>
    </w:p>
    <w:p w:rsidR="001B5743"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w:t>
      </w:r>
      <w:r w:rsidR="00DA7F91">
        <w:rPr>
          <w:rFonts w:asciiTheme="minorHAnsi" w:hAnsiTheme="minorHAnsi"/>
          <w:lang w:eastAsia="en-GB"/>
        </w:rPr>
        <w:t xml:space="preserve">how marks are to be allocated, however a possible marking scheme </w:t>
      </w:r>
      <w:r w:rsidR="00F86500">
        <w:rPr>
          <w:rFonts w:asciiTheme="minorHAnsi" w:hAnsiTheme="minorHAnsi"/>
          <w:lang w:eastAsia="en-GB"/>
        </w:rPr>
        <w:t>are</w:t>
      </w:r>
      <w:r w:rsidR="00DA7F91">
        <w:rPr>
          <w:rFonts w:asciiTheme="minorHAnsi" w:hAnsiTheme="minorHAnsi"/>
          <w:lang w:eastAsia="en-GB"/>
        </w:rPr>
        <w:t xml:space="preserve"> shown in Table</w:t>
      </w:r>
      <w:r w:rsidR="00F86500">
        <w:rPr>
          <w:rFonts w:asciiTheme="minorHAnsi" w:hAnsiTheme="minorHAnsi"/>
          <w:lang w:eastAsia="en-GB"/>
        </w:rPr>
        <w:t>s</w:t>
      </w:r>
      <w:r w:rsidR="00DA7F91">
        <w:rPr>
          <w:rFonts w:asciiTheme="minorHAnsi" w:hAnsiTheme="minorHAnsi"/>
          <w:lang w:eastAsia="en-GB"/>
        </w:rPr>
        <w:t xml:space="preserve"> 2 </w:t>
      </w:r>
      <w:r w:rsidR="00F86500">
        <w:rPr>
          <w:rFonts w:asciiTheme="minorHAnsi" w:hAnsiTheme="minorHAnsi"/>
          <w:lang w:eastAsia="en-GB"/>
        </w:rPr>
        <w:t xml:space="preserve">and 3 </w:t>
      </w:r>
      <w:r w:rsidR="00DA7F91">
        <w:rPr>
          <w:rFonts w:asciiTheme="minorHAnsi" w:hAnsiTheme="minorHAnsi"/>
          <w:lang w:eastAsia="en-GB"/>
        </w:rPr>
        <w:t>below</w:t>
      </w:r>
      <w:r w:rsidR="001419C2">
        <w:rPr>
          <w:rStyle w:val="FootnoteReference"/>
          <w:rFonts w:asciiTheme="minorHAnsi" w:hAnsiTheme="minorHAnsi"/>
          <w:lang w:eastAsia="en-GB"/>
        </w:rPr>
        <w:footnoteReference w:id="1"/>
      </w:r>
      <w:r w:rsidR="00DA7F91">
        <w:rPr>
          <w:rFonts w:asciiTheme="minorHAnsi" w:hAnsiTheme="minorHAnsi"/>
          <w:lang w:eastAsia="en-GB"/>
        </w:rPr>
        <w:t>.</w:t>
      </w:r>
      <w:r w:rsidR="00760043">
        <w:rPr>
          <w:rFonts w:asciiTheme="minorHAnsi" w:hAnsiTheme="minorHAnsi"/>
          <w:lang w:eastAsia="en-GB"/>
        </w:rPr>
        <w:t xml:space="preserve"> A “X” in Table 3 indicates that a specific task has been allocated to a selected participant</w:t>
      </w:r>
      <w:r w:rsidR="00DC541C">
        <w:rPr>
          <w:rFonts w:asciiTheme="minorHAnsi" w:hAnsiTheme="minorHAnsi"/>
          <w:lang w:eastAsia="en-GB"/>
        </w:rPr>
        <w:t>. An example mark has been shown for Participant C.</w:t>
      </w:r>
    </w:p>
    <w:p w:rsidR="008B2A97" w:rsidRDefault="008B2A97" w:rsidP="00454DF6">
      <w:pPr>
        <w:pStyle w:val="BodyText"/>
        <w:rPr>
          <w:rFonts w:asciiTheme="minorHAnsi" w:hAnsiTheme="minorHAnsi"/>
          <w:lang w:eastAsia="en-GB"/>
        </w:rPr>
      </w:pPr>
    </w:p>
    <w:p w:rsidR="00395B79" w:rsidRDefault="00760043" w:rsidP="00395B79">
      <w:pPr>
        <w:pStyle w:val="Table"/>
        <w:ind w:left="2211" w:hanging="1077"/>
        <w:rPr>
          <w:rFonts w:asciiTheme="minorHAnsi" w:hAnsiTheme="minorHAnsi"/>
        </w:rPr>
      </w:pPr>
      <w:r>
        <w:rPr>
          <w:rFonts w:asciiTheme="minorHAnsi" w:hAnsiTheme="minorHAnsi"/>
        </w:rPr>
        <w:t>Individual</w:t>
      </w:r>
      <w:r w:rsidR="00395B79">
        <w:rPr>
          <w:rFonts w:asciiTheme="minorHAnsi" w:hAnsiTheme="minorHAnsi"/>
        </w:rPr>
        <w:t xml:space="preserve"> Marking Scheme</w:t>
      </w:r>
    </w:p>
    <w:tbl>
      <w:tblPr>
        <w:tblStyle w:val="TableGrid"/>
        <w:tblW w:w="0" w:type="auto"/>
        <w:tblLook w:val="04A0" w:firstRow="1" w:lastRow="0" w:firstColumn="1" w:lastColumn="0" w:noHBand="0" w:noVBand="1"/>
      </w:tblPr>
      <w:tblGrid>
        <w:gridCol w:w="1867"/>
        <w:gridCol w:w="1528"/>
        <w:gridCol w:w="1700"/>
        <w:gridCol w:w="2125"/>
        <w:gridCol w:w="997"/>
        <w:gridCol w:w="997"/>
      </w:tblGrid>
      <w:tr w:rsidR="00DC541C" w:rsidTr="00ED5BC1">
        <w:tc>
          <w:tcPr>
            <w:tcW w:w="1867" w:type="dxa"/>
            <w:shd w:val="clear" w:color="auto" w:fill="C5E0B3" w:themeFill="accent6" w:themeFillTint="66"/>
          </w:tcPr>
          <w:p w:rsidR="00DC541C" w:rsidRDefault="00DC541C" w:rsidP="00F86500">
            <w:pPr>
              <w:spacing w:after="0"/>
              <w:rPr>
                <w:lang w:eastAsia="en-GB"/>
              </w:rPr>
            </w:pPr>
            <w:r>
              <w:rPr>
                <w:lang w:eastAsia="en-GB"/>
              </w:rPr>
              <w:t>Individual marks</w:t>
            </w:r>
          </w:p>
        </w:tc>
        <w:tc>
          <w:tcPr>
            <w:tcW w:w="1528" w:type="dxa"/>
            <w:shd w:val="clear" w:color="auto" w:fill="C5E0B3" w:themeFill="accent6" w:themeFillTint="66"/>
          </w:tcPr>
          <w:p w:rsidR="00DC541C" w:rsidRDefault="00DC541C" w:rsidP="00F86500">
            <w:pPr>
              <w:spacing w:after="0"/>
              <w:rPr>
                <w:lang w:eastAsia="en-GB"/>
              </w:rPr>
            </w:pPr>
            <w:r>
              <w:rPr>
                <w:lang w:eastAsia="en-GB"/>
              </w:rPr>
              <w:t>Course mark</w:t>
            </w:r>
          </w:p>
          <w:p w:rsidR="00DC541C" w:rsidRDefault="00DC541C" w:rsidP="00F86500">
            <w:pPr>
              <w:spacing w:after="0"/>
              <w:rPr>
                <w:lang w:eastAsia="en-GB"/>
              </w:rPr>
            </w:pPr>
            <w:r>
              <w:rPr>
                <w:lang w:eastAsia="en-GB"/>
              </w:rPr>
              <w:t>[maximum 10]</w:t>
            </w:r>
          </w:p>
        </w:tc>
        <w:tc>
          <w:tcPr>
            <w:tcW w:w="1700" w:type="dxa"/>
            <w:shd w:val="clear" w:color="auto" w:fill="C5E0B3" w:themeFill="accent6" w:themeFillTint="66"/>
          </w:tcPr>
          <w:p w:rsidR="00DC541C" w:rsidRDefault="00DC541C" w:rsidP="00F86500">
            <w:pPr>
              <w:spacing w:after="0"/>
              <w:rPr>
                <w:lang w:eastAsia="en-GB"/>
              </w:rPr>
            </w:pPr>
            <w:r>
              <w:rPr>
                <w:lang w:eastAsia="en-GB"/>
              </w:rPr>
              <w:t>Task mark</w:t>
            </w:r>
          </w:p>
          <w:p w:rsidR="00DC541C" w:rsidRDefault="00DC541C" w:rsidP="00F86500">
            <w:pPr>
              <w:spacing w:after="0"/>
              <w:rPr>
                <w:lang w:eastAsia="en-GB"/>
              </w:rPr>
            </w:pPr>
            <w:r>
              <w:rPr>
                <w:lang w:eastAsia="en-GB"/>
              </w:rPr>
              <w:t xml:space="preserve">[maximum </w:t>
            </w:r>
            <w:r w:rsidR="008B2A97">
              <w:rPr>
                <w:lang w:eastAsia="en-GB"/>
              </w:rPr>
              <w:t>10 per task; maximum total 20]</w:t>
            </w:r>
          </w:p>
        </w:tc>
        <w:tc>
          <w:tcPr>
            <w:tcW w:w="2125" w:type="dxa"/>
            <w:shd w:val="clear" w:color="auto" w:fill="C5E0B3" w:themeFill="accent6" w:themeFillTint="66"/>
          </w:tcPr>
          <w:p w:rsidR="00DC541C" w:rsidRDefault="00DC541C" w:rsidP="00F86500">
            <w:pPr>
              <w:spacing w:after="0"/>
              <w:rPr>
                <w:lang w:eastAsia="en-GB"/>
              </w:rPr>
            </w:pPr>
            <w:r>
              <w:rPr>
                <w:lang w:eastAsia="en-GB"/>
              </w:rPr>
              <w:t>Total individual mark</w:t>
            </w:r>
          </w:p>
          <w:p w:rsidR="00DC541C" w:rsidRDefault="00DC541C" w:rsidP="00F86500">
            <w:pPr>
              <w:spacing w:after="0"/>
              <w:rPr>
                <w:lang w:eastAsia="en-GB"/>
              </w:rPr>
            </w:pPr>
            <w:r>
              <w:rPr>
                <w:lang w:eastAsia="en-GB"/>
              </w:rPr>
              <w:t>[maximum 30]</w:t>
            </w:r>
          </w:p>
        </w:tc>
        <w:tc>
          <w:tcPr>
            <w:tcW w:w="997" w:type="dxa"/>
            <w:shd w:val="clear" w:color="auto" w:fill="C5E0B3" w:themeFill="accent6" w:themeFillTint="66"/>
          </w:tcPr>
          <w:p w:rsidR="00DC541C" w:rsidRDefault="00DC541C" w:rsidP="00F86500">
            <w:pPr>
              <w:spacing w:after="0"/>
              <w:rPr>
                <w:lang w:eastAsia="en-GB"/>
              </w:rPr>
            </w:pPr>
            <w:r>
              <w:rPr>
                <w:lang w:eastAsia="en-GB"/>
              </w:rPr>
              <w:t>Group mark</w:t>
            </w:r>
          </w:p>
        </w:tc>
        <w:tc>
          <w:tcPr>
            <w:tcW w:w="997" w:type="dxa"/>
            <w:shd w:val="clear" w:color="auto" w:fill="C5E0B3" w:themeFill="accent6" w:themeFillTint="66"/>
          </w:tcPr>
          <w:p w:rsidR="00DC541C" w:rsidRDefault="00DC541C" w:rsidP="00F86500">
            <w:pPr>
              <w:spacing w:after="0"/>
              <w:rPr>
                <w:lang w:eastAsia="en-GB"/>
              </w:rPr>
            </w:pPr>
            <w:r>
              <w:rPr>
                <w:lang w:eastAsia="en-GB"/>
              </w:rPr>
              <w:t>Final mark</w:t>
            </w:r>
          </w:p>
        </w:tc>
      </w:tr>
      <w:tr w:rsidR="00DC541C" w:rsidTr="00ED5BC1">
        <w:tc>
          <w:tcPr>
            <w:tcW w:w="1867" w:type="dxa"/>
          </w:tcPr>
          <w:p w:rsidR="00DC541C" w:rsidRDefault="00DC541C" w:rsidP="00F86500">
            <w:pPr>
              <w:spacing w:after="0"/>
              <w:rPr>
                <w:lang w:eastAsia="en-GB"/>
              </w:rPr>
            </w:pPr>
            <w:r>
              <w:rPr>
                <w:lang w:eastAsia="en-GB"/>
              </w:rPr>
              <w:t>Participant A</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B</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C</w:t>
            </w:r>
          </w:p>
        </w:tc>
        <w:tc>
          <w:tcPr>
            <w:tcW w:w="1528" w:type="dxa"/>
          </w:tcPr>
          <w:p w:rsidR="00DC541C" w:rsidRDefault="008B2A97" w:rsidP="008B2A97">
            <w:pPr>
              <w:spacing w:after="0"/>
              <w:jc w:val="center"/>
              <w:rPr>
                <w:lang w:eastAsia="en-GB"/>
              </w:rPr>
            </w:pPr>
            <w:r>
              <w:rPr>
                <w:lang w:eastAsia="en-GB"/>
              </w:rPr>
              <w:t>6</w:t>
            </w:r>
          </w:p>
        </w:tc>
        <w:tc>
          <w:tcPr>
            <w:tcW w:w="1700" w:type="dxa"/>
          </w:tcPr>
          <w:p w:rsidR="00DC541C" w:rsidRDefault="008B2A97" w:rsidP="008B2A97">
            <w:pPr>
              <w:spacing w:after="0"/>
              <w:jc w:val="center"/>
              <w:rPr>
                <w:lang w:eastAsia="en-GB"/>
              </w:rPr>
            </w:pPr>
            <w:r>
              <w:rPr>
                <w:lang w:eastAsia="en-GB"/>
              </w:rPr>
              <w:t>10</w:t>
            </w:r>
          </w:p>
        </w:tc>
        <w:tc>
          <w:tcPr>
            <w:tcW w:w="2125" w:type="dxa"/>
          </w:tcPr>
          <w:p w:rsidR="00DC541C" w:rsidRPr="008B2A97" w:rsidRDefault="008B2A97" w:rsidP="008B2A97">
            <w:pPr>
              <w:spacing w:after="0"/>
              <w:jc w:val="center"/>
              <w:rPr>
                <w:b/>
                <w:lang w:eastAsia="en-GB"/>
              </w:rPr>
            </w:pPr>
            <w:r w:rsidRPr="008B2A97">
              <w:rPr>
                <w:b/>
                <w:lang w:eastAsia="en-GB"/>
              </w:rPr>
              <w:t>16</w:t>
            </w:r>
          </w:p>
        </w:tc>
        <w:tc>
          <w:tcPr>
            <w:tcW w:w="997" w:type="dxa"/>
          </w:tcPr>
          <w:p w:rsidR="00DC541C" w:rsidRDefault="008B2A97" w:rsidP="008B2A97">
            <w:pPr>
              <w:spacing w:after="0"/>
              <w:jc w:val="center"/>
              <w:rPr>
                <w:lang w:eastAsia="en-GB"/>
              </w:rPr>
            </w:pPr>
            <w:r>
              <w:rPr>
                <w:lang w:eastAsia="en-GB"/>
              </w:rPr>
              <w:t>15</w:t>
            </w:r>
          </w:p>
        </w:tc>
        <w:tc>
          <w:tcPr>
            <w:tcW w:w="997" w:type="dxa"/>
          </w:tcPr>
          <w:p w:rsidR="00DC541C" w:rsidRPr="008B2A97" w:rsidRDefault="008B2A97" w:rsidP="008B2A97">
            <w:pPr>
              <w:spacing w:after="0"/>
              <w:jc w:val="center"/>
              <w:rPr>
                <w:b/>
                <w:lang w:eastAsia="en-GB"/>
              </w:rPr>
            </w:pPr>
            <w:r w:rsidRPr="008B2A97">
              <w:rPr>
                <w:b/>
                <w:lang w:eastAsia="en-GB"/>
              </w:rPr>
              <w:t>31</w:t>
            </w:r>
          </w:p>
        </w:tc>
      </w:tr>
      <w:tr w:rsidR="00DC541C" w:rsidTr="00ED5BC1">
        <w:tc>
          <w:tcPr>
            <w:tcW w:w="1867" w:type="dxa"/>
          </w:tcPr>
          <w:p w:rsidR="00DC541C" w:rsidRDefault="00DC541C" w:rsidP="00F86500">
            <w:pPr>
              <w:spacing w:after="0"/>
              <w:rPr>
                <w:lang w:eastAsia="en-GB"/>
              </w:rPr>
            </w:pPr>
            <w:r>
              <w:rPr>
                <w:lang w:eastAsia="en-GB"/>
              </w:rPr>
              <w:t>Participant D</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E</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etc.</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bl>
    <w:p w:rsidR="00760043" w:rsidRPr="00760043" w:rsidRDefault="00760043" w:rsidP="00760043">
      <w:pPr>
        <w:pStyle w:val="Table"/>
        <w:numPr>
          <w:ilvl w:val="0"/>
          <w:numId w:val="0"/>
        </w:numPr>
        <w:jc w:val="left"/>
        <w:rPr>
          <w:rFonts w:asciiTheme="minorHAnsi" w:hAnsiTheme="minorHAnsi" w:cstheme="minorHAnsi"/>
          <w:i w:val="0"/>
        </w:rPr>
      </w:pPr>
    </w:p>
    <w:p w:rsidR="005216F1" w:rsidRPr="00760043" w:rsidRDefault="00F86500" w:rsidP="00F86500">
      <w:pPr>
        <w:pStyle w:val="Table"/>
        <w:tabs>
          <w:tab w:val="clear" w:pos="5103"/>
          <w:tab w:val="num" w:pos="4962"/>
        </w:tabs>
        <w:ind w:left="2211" w:hanging="1077"/>
        <w:rPr>
          <w:rFonts w:asciiTheme="minorHAnsi" w:hAnsiTheme="minorHAnsi" w:cstheme="minorHAnsi"/>
        </w:rPr>
      </w:pPr>
      <w:r w:rsidRPr="00760043">
        <w:rPr>
          <w:rFonts w:asciiTheme="minorHAnsi" w:hAnsiTheme="minorHAnsi" w:cstheme="minorHAnsi"/>
        </w:rPr>
        <w:t>St</w:t>
      </w:r>
      <w:r w:rsidR="00760043" w:rsidRPr="00760043">
        <w:rPr>
          <w:rFonts w:asciiTheme="minorHAnsi" w:hAnsiTheme="minorHAnsi" w:cstheme="minorHAnsi"/>
        </w:rPr>
        <w:t>rategic Plan Marking Scheme</w:t>
      </w:r>
    </w:p>
    <w:tbl>
      <w:tblPr>
        <w:tblStyle w:val="TableGrid"/>
        <w:tblW w:w="0" w:type="auto"/>
        <w:tblLook w:val="04A0" w:firstRow="1" w:lastRow="0" w:firstColumn="1" w:lastColumn="0" w:noHBand="0" w:noVBand="1"/>
      </w:tblPr>
      <w:tblGrid>
        <w:gridCol w:w="5341"/>
        <w:gridCol w:w="593"/>
        <w:gridCol w:w="593"/>
        <w:gridCol w:w="670"/>
        <w:gridCol w:w="593"/>
        <w:gridCol w:w="593"/>
      </w:tblGrid>
      <w:tr w:rsidR="00AE5F88" w:rsidTr="00AE5F88">
        <w:trPr>
          <w:cantSplit/>
          <w:trHeight w:val="1347"/>
        </w:trPr>
        <w:tc>
          <w:tcPr>
            <w:tcW w:w="5341" w:type="dxa"/>
            <w:shd w:val="clear" w:color="auto" w:fill="C5E0B3" w:themeFill="accent6" w:themeFillTint="66"/>
          </w:tcPr>
          <w:p w:rsidR="00AE5F88" w:rsidRPr="00D04BE1" w:rsidRDefault="00AE5F88" w:rsidP="001B5743">
            <w:pPr>
              <w:rPr>
                <w:rFonts w:cstheme="minorHAnsi"/>
                <w:sz w:val="20"/>
                <w:szCs w:val="20"/>
                <w:lang w:eastAsia="en-GB"/>
              </w:rPr>
            </w:pPr>
            <w:r w:rsidRPr="00D04BE1">
              <w:rPr>
                <w:rFonts w:cstheme="minorHAnsi"/>
                <w:sz w:val="20"/>
                <w:szCs w:val="20"/>
                <w:lang w:eastAsia="en-GB"/>
              </w:rPr>
              <w:t>Group 1</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Participant A</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B</w:t>
            </w:r>
          </w:p>
        </w:tc>
        <w:tc>
          <w:tcPr>
            <w:tcW w:w="670"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C</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D</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E</w:t>
            </w: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Role of the Competent Authority</w:t>
            </w:r>
          </w:p>
        </w:tc>
        <w:tc>
          <w:tcPr>
            <w:tcW w:w="593" w:type="dxa"/>
          </w:tcPr>
          <w:p w:rsidR="00AE5F88" w:rsidRPr="00AE5F88" w:rsidRDefault="00AE5F8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Discharge of responsibilities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Corporate values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Governance</w:t>
            </w: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Funding of the AtoN service</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Technical factors affecting AtoN service delivery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User Consultancy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Forecast changes in maritime traffic and the degree of risk</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Plans to install, amend or replace AtoN</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Environmental protection statement</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E22048" w:rsidTr="008B2A97">
        <w:tc>
          <w:tcPr>
            <w:tcW w:w="5341" w:type="dxa"/>
            <w:shd w:val="clear" w:color="auto" w:fill="FFE599" w:themeFill="accent4" w:themeFillTint="66"/>
          </w:tcPr>
          <w:p w:rsidR="00E22048" w:rsidRDefault="00E22048" w:rsidP="001B5743">
            <w:pPr>
              <w:rPr>
                <w:rFonts w:cstheme="minorHAnsi"/>
                <w:sz w:val="20"/>
                <w:szCs w:val="20"/>
                <w:lang w:eastAsia="en-GB"/>
              </w:rPr>
            </w:pPr>
            <w:r>
              <w:rPr>
                <w:rFonts w:cstheme="minorHAnsi"/>
                <w:sz w:val="20"/>
                <w:szCs w:val="20"/>
                <w:lang w:eastAsia="en-GB"/>
              </w:rPr>
              <w:t xml:space="preserve">Individual mark [maximum 20] </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670" w:type="dxa"/>
            <w:shd w:val="clear" w:color="auto" w:fill="FFE599" w:themeFill="accent4" w:themeFillTint="66"/>
          </w:tcPr>
          <w:p w:rsidR="00E22048" w:rsidRPr="00AE5F88" w:rsidRDefault="008B2A97" w:rsidP="00AE5F88">
            <w:pPr>
              <w:jc w:val="center"/>
              <w:rPr>
                <w:rFonts w:cstheme="minorHAnsi"/>
                <w:sz w:val="20"/>
                <w:szCs w:val="20"/>
                <w:lang w:eastAsia="en-GB"/>
              </w:rPr>
            </w:pPr>
            <w:r>
              <w:rPr>
                <w:rFonts w:cstheme="minorHAnsi"/>
                <w:sz w:val="20"/>
                <w:szCs w:val="20"/>
                <w:lang w:eastAsia="en-GB"/>
              </w:rPr>
              <w:t>10</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Default="00E22048" w:rsidP="00AE5F88">
            <w:pPr>
              <w:jc w:val="center"/>
              <w:rPr>
                <w:rFonts w:cstheme="minorHAnsi"/>
                <w:sz w:val="20"/>
                <w:szCs w:val="20"/>
                <w:lang w:eastAsia="en-GB"/>
              </w:rPr>
            </w:pPr>
          </w:p>
        </w:tc>
      </w:tr>
      <w:tr w:rsidR="008B2A97" w:rsidTr="008B2A97">
        <w:tc>
          <w:tcPr>
            <w:tcW w:w="5341" w:type="dxa"/>
            <w:shd w:val="clear" w:color="auto" w:fill="F7CAAC" w:themeFill="accent2" w:themeFillTint="66"/>
          </w:tcPr>
          <w:p w:rsidR="008B2A97" w:rsidRDefault="008B2A97" w:rsidP="001B5743">
            <w:pPr>
              <w:rPr>
                <w:rFonts w:cstheme="minorHAnsi"/>
                <w:sz w:val="20"/>
                <w:szCs w:val="20"/>
                <w:lang w:eastAsia="en-GB"/>
              </w:rPr>
            </w:pPr>
            <w:r>
              <w:rPr>
                <w:rFonts w:cstheme="minorHAnsi"/>
                <w:sz w:val="20"/>
                <w:szCs w:val="20"/>
                <w:lang w:eastAsia="en-GB"/>
              </w:rPr>
              <w:t xml:space="preserve">Group mark [maximum 20] </w:t>
            </w:r>
          </w:p>
        </w:tc>
        <w:tc>
          <w:tcPr>
            <w:tcW w:w="3042" w:type="dxa"/>
            <w:gridSpan w:val="5"/>
            <w:shd w:val="clear" w:color="auto" w:fill="F7CAAC" w:themeFill="accent2" w:themeFillTint="66"/>
          </w:tcPr>
          <w:p w:rsidR="008B2A97" w:rsidRDefault="008B2A97" w:rsidP="00AE5F88">
            <w:pPr>
              <w:jc w:val="center"/>
              <w:rPr>
                <w:rFonts w:cstheme="minorHAnsi"/>
                <w:sz w:val="20"/>
                <w:szCs w:val="20"/>
                <w:lang w:eastAsia="en-GB"/>
              </w:rPr>
            </w:pPr>
            <w:r>
              <w:rPr>
                <w:rFonts w:cstheme="minorHAnsi"/>
                <w:sz w:val="20"/>
                <w:szCs w:val="20"/>
                <w:lang w:eastAsia="en-GB"/>
              </w:rPr>
              <w:t>15</w:t>
            </w:r>
          </w:p>
        </w:tc>
      </w:tr>
    </w:tbl>
    <w:p w:rsidR="001419C2" w:rsidRDefault="001419C2" w:rsidP="001B5743">
      <w:pPr>
        <w:rPr>
          <w:lang w:eastAsia="en-GB"/>
        </w:rPr>
      </w:pPr>
    </w:p>
    <w:p w:rsidR="001419C2" w:rsidRDefault="001419C2">
      <w:pPr>
        <w:spacing w:after="160"/>
        <w:rPr>
          <w:lang w:eastAsia="en-GB"/>
        </w:rPr>
      </w:pPr>
      <w:r>
        <w:rPr>
          <w:lang w:eastAsia="en-GB"/>
        </w:rPr>
        <w:br w:type="page"/>
      </w:r>
    </w:p>
    <w:p w:rsidR="001B5743" w:rsidRPr="00A4164D" w:rsidRDefault="001B5743" w:rsidP="001B5743">
      <w:pPr>
        <w:rPr>
          <w:lang w:eastAsia="en-GB"/>
        </w:rPr>
      </w:pPr>
    </w:p>
    <w:p w:rsidR="001B5743" w:rsidRPr="00BC5C99" w:rsidRDefault="001B5743" w:rsidP="00BC5C99">
      <w:pPr>
        <w:pStyle w:val="Title"/>
      </w:pPr>
      <w:bookmarkStart w:id="77" w:name="_Toc419881221"/>
      <w:bookmarkStart w:id="78" w:name="_Toc516586779"/>
      <w:r w:rsidRPr="00BC5C99">
        <w:t xml:space="preserve">PART </w:t>
      </w:r>
      <w:r w:rsidR="00BC5C99" w:rsidRPr="00BC5C99">
        <w:t>5</w:t>
      </w:r>
      <w:r w:rsidRPr="00BC5C99">
        <w:t xml:space="preserve"> – COURSE </w:t>
      </w:r>
      <w:bookmarkEnd w:id="77"/>
      <w:r w:rsidR="006D29F9">
        <w:t>SYLLABUS</w:t>
      </w:r>
      <w:bookmarkEnd w:id="78"/>
    </w:p>
    <w:p w:rsidR="001B5743" w:rsidRPr="00A4164D" w:rsidRDefault="00540C74" w:rsidP="001B5743">
      <w:pPr>
        <w:pStyle w:val="BodyText"/>
        <w:rPr>
          <w:rFonts w:asciiTheme="minorHAnsi" w:hAnsiTheme="minorHAnsi"/>
          <w:szCs w:val="22"/>
          <w:lang w:eastAsia="en-GB"/>
        </w:rPr>
      </w:pPr>
      <w:r>
        <w:rPr>
          <w:rFonts w:asciiTheme="minorHAnsi" w:hAnsiTheme="minorHAnsi"/>
          <w:szCs w:val="22"/>
          <w:lang w:eastAsia="en-GB"/>
        </w:rPr>
        <w:t>A</w:t>
      </w:r>
      <w:r w:rsidR="001B5743" w:rsidRPr="00A4164D">
        <w:rPr>
          <w:rFonts w:asciiTheme="minorHAnsi" w:hAnsiTheme="minorHAnsi"/>
          <w:szCs w:val="22"/>
          <w:lang w:eastAsia="en-GB"/>
        </w:rPr>
        <w:t>n introduction and subject framework for each module broken down into a detailed teaching syllabus for each sub-element</w:t>
      </w:r>
      <w:r>
        <w:rPr>
          <w:rFonts w:asciiTheme="minorHAnsi" w:hAnsiTheme="minorHAnsi"/>
          <w:szCs w:val="22"/>
          <w:lang w:eastAsia="en-GB"/>
        </w:rPr>
        <w:t xml:space="preserve"> is shown below</w:t>
      </w:r>
      <w:r w:rsidR="001B5743" w:rsidRPr="00A4164D">
        <w:rPr>
          <w:rFonts w:asciiTheme="minorHAnsi" w:hAnsiTheme="minorHAnsi"/>
          <w:szCs w:val="22"/>
          <w:lang w:eastAsia="en-GB"/>
        </w:rPr>
        <w:t>.</w:t>
      </w:r>
      <w:r>
        <w:rPr>
          <w:rFonts w:asciiTheme="minorHAnsi" w:hAnsiTheme="minorHAnsi"/>
          <w:szCs w:val="22"/>
          <w:lang w:eastAsia="en-GB"/>
        </w:rPr>
        <w:t xml:space="preserve"> </w:t>
      </w:r>
    </w:p>
    <w:p w:rsidR="001B5743" w:rsidRPr="00A4164D" w:rsidRDefault="001B5743" w:rsidP="001B5743">
      <w:pPr>
        <w:pStyle w:val="Module"/>
        <w:rPr>
          <w:rFonts w:asciiTheme="minorHAnsi" w:hAnsiTheme="minorHAnsi"/>
          <w:sz w:val="22"/>
          <w:szCs w:val="22"/>
        </w:rPr>
      </w:pPr>
      <w:bookmarkStart w:id="79" w:name="_Toc419881222"/>
      <w:r w:rsidRPr="00A4164D">
        <w:rPr>
          <w:rFonts w:asciiTheme="minorHAnsi" w:hAnsiTheme="minorHAnsi"/>
          <w:sz w:val="22"/>
          <w:szCs w:val="22"/>
        </w:rPr>
        <w:t>MODULE 1</w:t>
      </w:r>
      <w:bookmarkEnd w:id="79"/>
      <w:r w:rsidR="00D71163">
        <w:rPr>
          <w:rFonts w:asciiTheme="minorHAnsi" w:hAnsiTheme="minorHAnsi"/>
          <w:sz w:val="22"/>
          <w:szCs w:val="22"/>
        </w:rPr>
        <w:tab/>
      </w:r>
      <w:r w:rsidR="00F229FC">
        <w:rPr>
          <w:rFonts w:asciiTheme="minorHAnsi" w:hAnsiTheme="minorHAnsi"/>
          <w:sz w:val="22"/>
          <w:szCs w:val="22"/>
        </w:rPr>
        <w:t>GOVERNANCE, MANAGEMENT AND FUNDING OF ATON SERVICE DELIVERY</w:t>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w:t>
      </w:r>
      <w:r w:rsidR="00F229FC">
        <w:rPr>
          <w:rFonts w:asciiTheme="minorHAnsi" w:hAnsiTheme="minorHAnsi"/>
          <w:szCs w:val="22"/>
        </w:rPr>
        <w:t xml:space="preserve">covers the proper governance, management and funding of an AtoN service by a national Competent Authority. </w:t>
      </w:r>
      <w:r w:rsidR="00D71163">
        <w:rPr>
          <w:rFonts w:asciiTheme="minorHAnsi" w:hAnsiTheme="minorHAnsi"/>
          <w:szCs w:val="22"/>
        </w:rPr>
        <w:t xml:space="preserve">It is split into four modules; </w:t>
      </w:r>
      <w:r w:rsidR="00F229FC">
        <w:rPr>
          <w:rFonts w:asciiTheme="minorHAnsi" w:hAnsiTheme="minorHAnsi"/>
          <w:szCs w:val="22"/>
        </w:rPr>
        <w:t xml:space="preserve">governance and demonstration of </w:t>
      </w:r>
      <w:r w:rsidR="00406718">
        <w:rPr>
          <w:rFonts w:asciiTheme="minorHAnsi" w:hAnsiTheme="minorHAnsi"/>
          <w:szCs w:val="22"/>
        </w:rPr>
        <w:t xml:space="preserve">the quality of </w:t>
      </w:r>
      <w:r w:rsidR="00F229FC">
        <w:rPr>
          <w:rFonts w:asciiTheme="minorHAnsi" w:hAnsiTheme="minorHAnsi"/>
          <w:szCs w:val="22"/>
        </w:rPr>
        <w:t xml:space="preserve">maritime </w:t>
      </w:r>
      <w:r w:rsidR="00406718">
        <w:rPr>
          <w:rFonts w:asciiTheme="minorHAnsi" w:hAnsiTheme="minorHAnsi"/>
          <w:szCs w:val="22"/>
        </w:rPr>
        <w:t xml:space="preserve">management </w:t>
      </w:r>
      <w:r w:rsidR="0054484D">
        <w:rPr>
          <w:rFonts w:asciiTheme="minorHAnsi" w:hAnsiTheme="minorHAnsi"/>
          <w:szCs w:val="22"/>
        </w:rPr>
        <w:t>(Module 1A)</w:t>
      </w:r>
      <w:r w:rsidR="00D71163">
        <w:rPr>
          <w:rFonts w:asciiTheme="minorHAnsi" w:hAnsiTheme="minorHAnsi"/>
          <w:szCs w:val="22"/>
        </w:rPr>
        <w:t xml:space="preserve">; </w:t>
      </w:r>
      <w:r w:rsidR="00F229FC">
        <w:rPr>
          <w:rFonts w:asciiTheme="minorHAnsi" w:hAnsiTheme="minorHAnsi"/>
          <w:szCs w:val="22"/>
        </w:rPr>
        <w:t>technical aspects of AtoN management</w:t>
      </w:r>
      <w:r w:rsidR="0054484D">
        <w:rPr>
          <w:rFonts w:asciiTheme="minorHAnsi" w:hAnsiTheme="minorHAnsi"/>
          <w:szCs w:val="22"/>
        </w:rPr>
        <w:t xml:space="preserve"> (Module 1B)</w:t>
      </w:r>
      <w:r w:rsidR="00D71163">
        <w:rPr>
          <w:rFonts w:asciiTheme="minorHAnsi" w:hAnsiTheme="minorHAnsi"/>
          <w:szCs w:val="22"/>
        </w:rPr>
        <w:t xml:space="preserve">; </w:t>
      </w:r>
      <w:r w:rsidR="00F229FC">
        <w:rPr>
          <w:rFonts w:asciiTheme="minorHAnsi" w:hAnsiTheme="minorHAnsi"/>
          <w:szCs w:val="22"/>
        </w:rPr>
        <w:t>funding options for AtoN service delivery</w:t>
      </w:r>
      <w:r w:rsidR="00EE532E">
        <w:rPr>
          <w:rFonts w:asciiTheme="minorHAnsi" w:hAnsiTheme="minorHAnsi"/>
          <w:szCs w:val="22"/>
        </w:rPr>
        <w:t xml:space="preserve">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F229FC">
        <w:rPr>
          <w:rFonts w:asciiTheme="minorHAnsi" w:hAnsiTheme="minorHAnsi"/>
          <w:szCs w:val="22"/>
        </w:rPr>
        <w:t>human resource management and the analysis of competence</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w:t>
      </w:r>
      <w:r w:rsidR="00E636ED">
        <w:rPr>
          <w:rFonts w:asciiTheme="minorHAnsi" w:hAnsiTheme="minorHAnsi"/>
          <w:szCs w:val="22"/>
        </w:rPr>
        <w:t>introduces the principles of proper governance</w:t>
      </w:r>
      <w:r w:rsidR="001A056D">
        <w:rPr>
          <w:rFonts w:asciiTheme="minorHAnsi" w:hAnsiTheme="minorHAnsi"/>
          <w:szCs w:val="22"/>
        </w:rPr>
        <w:t>, including effective maritime legislation. This theoretical competency is consolidated through</w:t>
      </w:r>
      <w:r w:rsidR="00E636ED">
        <w:rPr>
          <w:rFonts w:asciiTheme="minorHAnsi" w:hAnsiTheme="minorHAnsi"/>
          <w:szCs w:val="22"/>
        </w:rPr>
        <w:t xml:space="preserve"> exercise</w:t>
      </w:r>
      <w:r w:rsidR="001A056D">
        <w:rPr>
          <w:rFonts w:asciiTheme="minorHAnsi" w:hAnsiTheme="minorHAnsi"/>
          <w:szCs w:val="22"/>
        </w:rPr>
        <w:t>s</w:t>
      </w:r>
      <w:r w:rsidR="00E636ED">
        <w:rPr>
          <w:rFonts w:asciiTheme="minorHAnsi" w:hAnsiTheme="minorHAnsi"/>
          <w:szCs w:val="22"/>
        </w:rPr>
        <w:t xml:space="preserve"> to analyse</w:t>
      </w:r>
      <w:r w:rsidR="001A056D">
        <w:rPr>
          <w:rFonts w:asciiTheme="minorHAnsi" w:hAnsiTheme="minorHAnsi"/>
          <w:szCs w:val="22"/>
        </w:rPr>
        <w:t xml:space="preserve"> the demonstrable </w:t>
      </w:r>
      <w:r w:rsidR="00406718">
        <w:rPr>
          <w:rFonts w:asciiTheme="minorHAnsi" w:hAnsiTheme="minorHAnsi"/>
          <w:szCs w:val="22"/>
        </w:rPr>
        <w:t xml:space="preserve">quality of </w:t>
      </w:r>
      <w:r w:rsidR="001A056D">
        <w:rPr>
          <w:rFonts w:asciiTheme="minorHAnsi" w:hAnsiTheme="minorHAnsi"/>
          <w:szCs w:val="22"/>
        </w:rPr>
        <w:t xml:space="preserve">maritime </w:t>
      </w:r>
      <w:r w:rsidR="00406718">
        <w:rPr>
          <w:rFonts w:asciiTheme="minorHAnsi" w:hAnsiTheme="minorHAnsi"/>
          <w:szCs w:val="22"/>
        </w:rPr>
        <w:t xml:space="preserve">management </w:t>
      </w:r>
      <w:r w:rsidR="001A056D">
        <w:rPr>
          <w:rFonts w:asciiTheme="minorHAnsi" w:hAnsiTheme="minorHAnsi"/>
          <w:szCs w:val="22"/>
        </w:rPr>
        <w:t>of a theoretical coastal State and the production of a Level of Service statement for that State</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w:t>
      </w:r>
      <w:r w:rsidR="001A056D">
        <w:rPr>
          <w:rFonts w:asciiTheme="minorHAnsi" w:hAnsiTheme="minorHAnsi"/>
          <w:szCs w:val="22"/>
        </w:rPr>
        <w:t xml:space="preserve">focusses on technical aspects of AtoN management; principally the calculation of AtoN reliability statistics and the production of probability and consequence criteria for use when running the Simplified IALA Risk Assessment (SIRA) tool in the theoretical coast State identified in Module 1A. Module 1B also allocates a lecture to a specific technical aspect of AtoN service delivery e.g. the use of virtual AtoN. It will be for each ATO to determine which technical aspect it will cover during that lecture. </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w:t>
      </w:r>
      <w:r w:rsidR="001A056D">
        <w:rPr>
          <w:rFonts w:asciiTheme="minorHAnsi" w:hAnsiTheme="minorHAnsi"/>
          <w:szCs w:val="22"/>
        </w:rPr>
        <w:t>covers the total cost of ownership of an AtoN service; insurance aspects and the advantages and disadvantages of contracting out an AtoN service</w:t>
      </w:r>
      <w:r w:rsidRPr="00A4164D">
        <w:rPr>
          <w:rFonts w:asciiTheme="minorHAnsi" w:hAnsiTheme="minorHAnsi"/>
          <w:szCs w:val="22"/>
        </w:rPr>
        <w:t>.</w:t>
      </w:r>
      <w:r w:rsidR="001A056D">
        <w:rPr>
          <w:rFonts w:asciiTheme="minorHAnsi" w:hAnsiTheme="minorHAnsi"/>
          <w:szCs w:val="22"/>
        </w:rPr>
        <w:t xml:space="preserve"> Theoretical </w:t>
      </w:r>
      <w:r w:rsidR="00CB6AA4">
        <w:rPr>
          <w:rFonts w:asciiTheme="minorHAnsi" w:hAnsiTheme="minorHAnsi"/>
          <w:szCs w:val="22"/>
        </w:rPr>
        <w:t>competency is consolidated using funding and cost-benefit analysis exercises.</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w:t>
      </w:r>
      <w:r w:rsidR="00CB6AA4">
        <w:rPr>
          <w:rFonts w:asciiTheme="minorHAnsi" w:hAnsiTheme="minorHAnsi"/>
          <w:szCs w:val="22"/>
        </w:rPr>
        <w:t>addresses Human Resource and competency issues; the function of a national maritime committee and the production of a strategic plan</w:t>
      </w:r>
      <w:r w:rsidR="00CD449E">
        <w:rPr>
          <w:rFonts w:asciiTheme="minorHAnsi" w:hAnsiTheme="minorHAnsi"/>
          <w:szCs w:val="22"/>
        </w:rPr>
        <w:t xml:space="preserve"> for the theoretical </w:t>
      </w:r>
      <w:r w:rsidR="0060033C">
        <w:rPr>
          <w:rFonts w:asciiTheme="minorHAnsi" w:hAnsiTheme="minorHAnsi"/>
          <w:szCs w:val="22"/>
        </w:rPr>
        <w:t>coastal State identified in Module 1A</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 xml:space="preserve">Instructors for this module should have proven competency, knowledge and experience in the workings of </w:t>
      </w:r>
      <w:r w:rsidR="007F6077">
        <w:rPr>
          <w:rFonts w:asciiTheme="minorHAnsi" w:hAnsiTheme="minorHAnsi"/>
          <w:szCs w:val="22"/>
        </w:rPr>
        <w:t>a</w:t>
      </w:r>
      <w:r w:rsidRPr="00A4164D">
        <w:rPr>
          <w:rFonts w:asciiTheme="minorHAnsi" w:hAnsiTheme="minorHAnsi"/>
          <w:szCs w:val="22"/>
        </w:rPr>
        <w:t xml:space="preserve"> </w:t>
      </w:r>
      <w:r w:rsidR="005F3588">
        <w:rPr>
          <w:rFonts w:asciiTheme="minorHAnsi" w:hAnsiTheme="minorHAnsi"/>
          <w:szCs w:val="22"/>
        </w:rPr>
        <w:t>national</w:t>
      </w:r>
      <w:r w:rsidRPr="00A4164D">
        <w:rPr>
          <w:rFonts w:asciiTheme="minorHAnsi" w:hAnsiTheme="minorHAnsi"/>
          <w:szCs w:val="22"/>
        </w:rPr>
        <w:t xml:space="preserve"> Competent Authority; the International Maritime Organisation</w:t>
      </w:r>
      <w:r w:rsidR="005F3588">
        <w:rPr>
          <w:rFonts w:asciiTheme="minorHAnsi" w:hAnsiTheme="minorHAnsi"/>
          <w:szCs w:val="22"/>
        </w:rPr>
        <w:t xml:space="preserve"> and </w:t>
      </w:r>
      <w:r w:rsidRPr="00A4164D">
        <w:rPr>
          <w:rFonts w:asciiTheme="minorHAnsi" w:hAnsiTheme="minorHAnsi"/>
          <w:szCs w:val="22"/>
        </w:rPr>
        <w:t>the International Association of Marine Aids to Navigation and Lighthouse Authorities</w:t>
      </w:r>
      <w:r w:rsidR="00486D35" w:rsidRPr="00A4164D">
        <w:rPr>
          <w:rFonts w:asciiTheme="minorHAnsi" w:hAnsiTheme="minorHAnsi"/>
          <w:szCs w:val="22"/>
        </w:rPr>
        <w:t xml:space="preserve">.  See Part </w:t>
      </w:r>
      <w:r w:rsidR="005F3588">
        <w:rPr>
          <w:rFonts w:asciiTheme="minorHAnsi" w:hAnsiTheme="minorHAnsi"/>
          <w:szCs w:val="22"/>
        </w:rPr>
        <w:t>3</w:t>
      </w:r>
      <w:r w:rsidR="00BC5C99">
        <w:rPr>
          <w:rFonts w:asciiTheme="minorHAnsi" w:hAnsiTheme="minorHAnsi"/>
          <w:szCs w:val="22"/>
        </w:rPr>
        <w:t xml:space="preserve"> paragraph</w:t>
      </w:r>
      <w:r w:rsidR="00486D35" w:rsidRPr="00A4164D">
        <w:rPr>
          <w:rFonts w:asciiTheme="minorHAnsi" w:hAnsiTheme="minorHAnsi"/>
          <w:szCs w:val="22"/>
        </w:rPr>
        <w:t xml:space="preserve"> </w:t>
      </w:r>
      <w:r w:rsidR="005F3588">
        <w:rPr>
          <w:rFonts w:asciiTheme="minorHAnsi" w:hAnsiTheme="minorHAnsi"/>
          <w:szCs w:val="22"/>
        </w:rPr>
        <w:t>5</w:t>
      </w:r>
      <w:r w:rsidR="00486D35" w:rsidRPr="00A4164D">
        <w:rPr>
          <w:rFonts w:asciiTheme="minorHAnsi" w:hAnsiTheme="minorHAnsi"/>
          <w:szCs w:val="22"/>
        </w:rPr>
        <w:t>.1 for further guidance.</w:t>
      </w:r>
    </w:p>
    <w:p w:rsidR="001B5743" w:rsidRPr="00A4164D" w:rsidRDefault="001B5743" w:rsidP="001B5743">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5F3588">
      <w:pPr>
        <w:pStyle w:val="ModuleHeading2"/>
        <w:numPr>
          <w:ilvl w:val="2"/>
          <w:numId w:val="22"/>
        </w:numPr>
        <w:ind w:left="99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w:t>
      </w:r>
      <w:r w:rsidR="004E76D8">
        <w:rPr>
          <w:rFonts w:asciiTheme="minorHAnsi" w:hAnsiTheme="minorHAnsi"/>
          <w:szCs w:val="22"/>
        </w:rPr>
        <w:t>of a national</w:t>
      </w:r>
      <w:r w:rsidR="00BC5C99">
        <w:rPr>
          <w:rFonts w:asciiTheme="minorHAnsi" w:hAnsiTheme="minorHAnsi"/>
          <w:szCs w:val="22"/>
        </w:rPr>
        <w:t xml:space="preserve"> Competent Authority</w:t>
      </w:r>
      <w:r w:rsidR="004E76D8">
        <w:rPr>
          <w:rFonts w:asciiTheme="minorHAnsi" w:hAnsiTheme="minorHAnsi"/>
          <w:szCs w:val="22"/>
        </w:rPr>
        <w:t>; the proper governance of AtoN service provision including national maritime legislation and the level of service provided to key stakeholders</w:t>
      </w:r>
      <w:r w:rsidR="00BC5C99">
        <w:rPr>
          <w:rFonts w:asciiTheme="minorHAnsi" w:hAnsiTheme="minorHAnsi"/>
          <w:szCs w:val="22"/>
        </w:rPr>
        <w:t>.</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w:t>
      </w:r>
      <w:r w:rsidR="002854FC">
        <w:rPr>
          <w:rFonts w:asciiTheme="minorHAnsi" w:hAnsiTheme="minorHAnsi"/>
          <w:szCs w:val="22"/>
        </w:rPr>
        <w:t>in the calculation of AtoN reliability; the generation of probability and consequence matrices to be used in SIRA and at least one other technical aspect of AtoN management</w:t>
      </w:r>
      <w:r w:rsidR="00E64B9A" w:rsidRPr="00A4164D">
        <w:rPr>
          <w:rFonts w:asciiTheme="minorHAnsi" w:hAnsiTheme="minorHAnsi"/>
          <w:szCs w:val="22"/>
        </w:rPr>
        <w:t>.</w:t>
      </w:r>
    </w:p>
    <w:p w:rsidR="00BC5C99" w:rsidRDefault="00BC5C99" w:rsidP="00BC5C99">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w:t>
      </w:r>
      <w:r w:rsidR="002854FC">
        <w:rPr>
          <w:rFonts w:asciiTheme="minorHAnsi" w:hAnsiTheme="minorHAnsi"/>
          <w:szCs w:val="22"/>
        </w:rPr>
        <w:t>the appropriate level of competence in the total cost of ownership of an AtoN service and how such a service should be funded</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lastRenderedPageBreak/>
        <w:t xml:space="preserve">Module 1D </w:t>
      </w:r>
      <w:r w:rsidR="0026322E">
        <w:rPr>
          <w:rFonts w:asciiTheme="minorHAnsi" w:hAnsiTheme="minorHAnsi"/>
          <w:szCs w:val="22"/>
        </w:rPr>
        <w:t xml:space="preserve">requires participants to gain an appropriate level of competence in </w:t>
      </w:r>
      <w:r w:rsidR="00CD449E">
        <w:rPr>
          <w:rFonts w:asciiTheme="minorHAnsi" w:hAnsiTheme="minorHAnsi"/>
          <w:szCs w:val="22"/>
        </w:rPr>
        <w:t>the management of human resources; the role of a national maritime committee and the production of a strategic plan</w:t>
      </w:r>
      <w:r w:rsidR="0026322E">
        <w:rPr>
          <w:rFonts w:asciiTheme="minorHAnsi" w:hAnsiTheme="minorHAnsi"/>
          <w:szCs w:val="22"/>
        </w:rPr>
        <w:t>.</w:t>
      </w:r>
    </w:p>
    <w:p w:rsidR="001B5743" w:rsidRPr="00A4164D" w:rsidRDefault="001B5743" w:rsidP="005F3588">
      <w:pPr>
        <w:pStyle w:val="ModuleHeading2"/>
        <w:ind w:left="851"/>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 xml:space="preserve">On successful completion of </w:t>
      </w:r>
      <w:ins w:id="80" w:author="Adam Hay" w:date="2018-10-17T22:22:00Z">
        <w:r w:rsidR="00CB5F0B">
          <w:rPr>
            <w:rFonts w:asciiTheme="minorHAnsi" w:hAnsiTheme="minorHAnsi"/>
            <w:szCs w:val="22"/>
          </w:rPr>
          <w:t>M</w:t>
        </w:r>
      </w:ins>
      <w:del w:id="81" w:author="Adam Hay" w:date="2018-10-17T22:22:00Z">
        <w:r w:rsidRPr="00A4164D" w:rsidDel="00CB5F0B">
          <w:rPr>
            <w:rFonts w:asciiTheme="minorHAnsi" w:hAnsiTheme="minorHAnsi"/>
            <w:szCs w:val="22"/>
          </w:rPr>
          <w:delText>m</w:delText>
        </w:r>
      </w:del>
      <w:r w:rsidRPr="00A4164D">
        <w:rPr>
          <w:rFonts w:asciiTheme="minorHAnsi" w:hAnsiTheme="minorHAnsi"/>
          <w:szCs w:val="22"/>
        </w:rPr>
        <w:t>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w:t>
      </w:r>
      <w:r w:rsidR="00DD199B">
        <w:rPr>
          <w:rFonts w:asciiTheme="minorHAnsi" w:hAnsiTheme="minorHAnsi"/>
          <w:szCs w:val="22"/>
        </w:rPr>
        <w:t>determine the factors necessary for proper governance and legal delivery of an AtoN service</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xml:space="preserve">, participants will demonstrate the ability to </w:t>
      </w:r>
      <w:r w:rsidR="00DD199B">
        <w:rPr>
          <w:rFonts w:asciiTheme="minorHAnsi" w:hAnsiTheme="minorHAnsi"/>
          <w:szCs w:val="22"/>
        </w:rPr>
        <w:t>calculate reliability statistics for AtoN in a coastal State; generate probability and consequence matrices to be used in a SIRA analysis and an understanding of at least one other technical aspect of AtoN management.</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xml:space="preserve">, participants will demonstrate </w:t>
      </w:r>
      <w:r w:rsidR="00DD199B">
        <w:rPr>
          <w:rFonts w:asciiTheme="minorHAnsi" w:hAnsiTheme="minorHAnsi"/>
          <w:szCs w:val="22"/>
        </w:rPr>
        <w:t>the ability to understand all factors affecting the total cost of ownership of an AtoN service and the options to fund such a service</w:t>
      </w:r>
      <w:r w:rsidRPr="00A4164D">
        <w:rPr>
          <w:rFonts w:asciiTheme="minorHAnsi" w:hAnsiTheme="minorHAnsi"/>
          <w:szCs w:val="22"/>
        </w:rPr>
        <w:t>.</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w:t>
      </w:r>
      <w:r w:rsidR="00DD199B">
        <w:rPr>
          <w:rFonts w:asciiTheme="minorHAnsi" w:hAnsiTheme="minorHAnsi"/>
          <w:szCs w:val="22"/>
        </w:rPr>
        <w:t>manage human resources within an AtoN service; understand the role played by a national maritime committee and the subjects to be included in a strategic plan</w:t>
      </w:r>
      <w:r>
        <w:rPr>
          <w:rFonts w:asciiTheme="minorHAnsi" w:hAnsiTheme="minorHAnsi"/>
          <w:szCs w:val="22"/>
        </w:rPr>
        <w:t>.</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even" r:id="rId20"/>
          <w:headerReference w:type="default" r:id="rId21"/>
          <w:headerReference w:type="first" r:id="rId22"/>
          <w:pgSz w:w="11906" w:h="16838" w:code="9"/>
          <w:pgMar w:top="1134" w:right="1134" w:bottom="1134" w:left="1418" w:header="567" w:footer="567" w:gutter="0"/>
          <w:cols w:space="708"/>
          <w:titlePg/>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TEACHING SYLLABUS FOR MODULE 1</w:t>
      </w:r>
      <w:r w:rsidR="00050F67">
        <w:rPr>
          <w:rFonts w:asciiTheme="minorHAnsi" w:hAnsiTheme="minorHAnsi"/>
          <w:szCs w:val="22"/>
        </w:rPr>
        <w:t>A</w:t>
      </w:r>
      <w:r w:rsidRPr="00A4164D">
        <w:rPr>
          <w:rFonts w:asciiTheme="minorHAnsi" w:hAnsiTheme="minorHAnsi"/>
          <w:szCs w:val="22"/>
        </w:rPr>
        <w:t xml:space="preserve"> – </w:t>
      </w:r>
      <w:r w:rsidR="00265495">
        <w:rPr>
          <w:rFonts w:asciiTheme="minorHAnsi" w:hAnsiTheme="minorHAnsi"/>
          <w:szCs w:val="22"/>
        </w:rPr>
        <w:t>THE GOVERNANCE OF A NATIONAL ATON SERVICE</w:t>
      </w:r>
    </w:p>
    <w:p w:rsidR="001B5743" w:rsidRPr="00B0405D" w:rsidRDefault="001B5743" w:rsidP="00B0405D">
      <w:pPr>
        <w:pStyle w:val="Table"/>
      </w:pPr>
      <w:bookmarkStart w:id="82" w:name="_Toc419881259"/>
      <w:r w:rsidRPr="00B0405D">
        <w:t>Detailed Teaching Syllabus Module 1</w:t>
      </w:r>
      <w:bookmarkEnd w:id="82"/>
      <w:r w:rsidR="00B0405D" w:rsidRPr="00B0405D">
        <w:t xml:space="preserve">A </w:t>
      </w: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84DC0" w:rsidRPr="00A4164D" w:rsidTr="00096933">
        <w:trPr>
          <w:cantSplit/>
          <w:trHeight w:val="1314"/>
          <w:jc w:val="center"/>
        </w:trPr>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C85C9B" w:rsidRPr="00A4164D" w:rsidTr="00C85C9B">
        <w:trPr>
          <w:cantSplit/>
          <w:trHeight w:val="369"/>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p>
        </w:tc>
        <w:tc>
          <w:tcPr>
            <w:tcW w:w="593"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9062C6">
            <w:pPr>
              <w:jc w:val="center"/>
              <w:rPr>
                <w:rFonts w:cs="Arial"/>
                <w:b/>
                <w:sz w:val="20"/>
                <w:szCs w:val="20"/>
              </w:rPr>
            </w:pPr>
            <w:r>
              <w:rPr>
                <w:rFonts w:cs="Arial"/>
                <w:b/>
                <w:sz w:val="20"/>
                <w:szCs w:val="20"/>
              </w:rPr>
              <w:t>GOVERNANCE OF ATON SERVICES</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C85C9B" w:rsidRPr="00A4164D" w:rsidTr="00C85C9B">
        <w:trPr>
          <w:cantSplit/>
          <w:trHeight w:val="361"/>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p>
        </w:tc>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C85C9B">
            <w:pPr>
              <w:rPr>
                <w:rFonts w:cs="Arial"/>
                <w:b/>
                <w:sz w:val="20"/>
                <w:szCs w:val="20"/>
              </w:rPr>
            </w:pPr>
            <w:r>
              <w:rPr>
                <w:rFonts w:cs="Arial"/>
                <w:b/>
                <w:sz w:val="20"/>
                <w:szCs w:val="20"/>
              </w:rPr>
              <w:t>PRINCIPLES OF PROPER GOVERNANCE</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International obligations related to safety of navigation</w:t>
            </w:r>
          </w:p>
        </w:tc>
        <w:tc>
          <w:tcPr>
            <w:tcW w:w="650" w:type="dxa"/>
            <w:vMerge w:val="restart"/>
            <w:tcMar>
              <w:top w:w="28" w:type="dxa"/>
              <w:bottom w:w="28" w:type="dxa"/>
            </w:tcMar>
          </w:tcPr>
          <w:p w:rsidR="00096933" w:rsidRPr="00A4164D" w:rsidRDefault="00096933" w:rsidP="00245B7F">
            <w:pPr>
              <w:jc w:val="center"/>
              <w:rPr>
                <w:rFonts w:cs="Arial"/>
                <w:sz w:val="20"/>
                <w:szCs w:val="20"/>
              </w:rPr>
            </w:pPr>
            <w:r>
              <w:rPr>
                <w:rFonts w:cs="Arial"/>
                <w:sz w:val="20"/>
                <w:szCs w:val="20"/>
              </w:rPr>
              <w:t>4</w:t>
            </w:r>
          </w:p>
        </w:tc>
        <w:tc>
          <w:tcPr>
            <w:tcW w:w="1812" w:type="dxa"/>
            <w:vMerge w:val="restart"/>
            <w:tcMar>
              <w:top w:w="28" w:type="dxa"/>
              <w:bottom w:w="28" w:type="dxa"/>
            </w:tcMar>
          </w:tcPr>
          <w:p w:rsidR="00096933" w:rsidRPr="00A4164D" w:rsidRDefault="00096933" w:rsidP="00245B7F">
            <w:pPr>
              <w:rPr>
                <w:rFonts w:cs="Arial"/>
                <w:sz w:val="20"/>
                <w:szCs w:val="20"/>
              </w:rPr>
            </w:pPr>
            <w:r>
              <w:rPr>
                <w:rFonts w:cs="Arial"/>
                <w:sz w:val="20"/>
                <w:szCs w:val="20"/>
              </w:rPr>
              <w:t>Self-test of basic L1.1 AtoN manager knowledge</w:t>
            </w:r>
          </w:p>
          <w:p w:rsidR="00096933" w:rsidRPr="00A4164D" w:rsidRDefault="00096933" w:rsidP="00245B7F">
            <w:pPr>
              <w:rPr>
                <w:rFonts w:cs="Arial"/>
                <w:sz w:val="20"/>
                <w:szCs w:val="20"/>
              </w:rPr>
            </w:pPr>
          </w:p>
          <w:p w:rsidR="00096933" w:rsidRPr="00A4164D" w:rsidRDefault="00096933" w:rsidP="00245B7F">
            <w:pPr>
              <w:rPr>
                <w:rFonts w:cs="Arial"/>
                <w:sz w:val="20"/>
                <w:szCs w:val="20"/>
              </w:rPr>
            </w:pPr>
          </w:p>
          <w:p w:rsidR="00096933" w:rsidRPr="00A4164D" w:rsidRDefault="00096933" w:rsidP="00245B7F">
            <w:pPr>
              <w:rPr>
                <w:rFonts w:cs="Arial"/>
                <w:sz w:val="20"/>
                <w:szCs w:val="20"/>
              </w:rPr>
            </w:pPr>
          </w:p>
        </w:tc>
        <w:tc>
          <w:tcPr>
            <w:tcW w:w="2231" w:type="dxa"/>
            <w:vMerge w:val="restart"/>
            <w:tcMar>
              <w:top w:w="28" w:type="dxa"/>
              <w:bottom w:w="28" w:type="dxa"/>
            </w:tcMar>
          </w:tcPr>
          <w:p w:rsidR="00096933" w:rsidRDefault="00096933" w:rsidP="00E40F90">
            <w:pPr>
              <w:jc w:val="both"/>
              <w:rPr>
                <w:rFonts w:cs="Arial"/>
                <w:sz w:val="20"/>
                <w:szCs w:val="20"/>
              </w:rPr>
            </w:pPr>
            <w:r>
              <w:rPr>
                <w:rFonts w:cs="Arial"/>
                <w:sz w:val="20"/>
                <w:szCs w:val="20"/>
              </w:rPr>
              <w:t>SOLAS Chapter V</w:t>
            </w:r>
          </w:p>
          <w:p w:rsidR="000B0751" w:rsidRPr="00A4164D" w:rsidRDefault="000B0751" w:rsidP="00E40F90">
            <w:pPr>
              <w:jc w:val="both"/>
              <w:rPr>
                <w:rFonts w:cs="Arial"/>
                <w:sz w:val="20"/>
                <w:szCs w:val="20"/>
              </w:rPr>
            </w:pPr>
            <w:r>
              <w:rPr>
                <w:rFonts w:cs="Arial"/>
                <w:sz w:val="20"/>
                <w:szCs w:val="20"/>
              </w:rPr>
              <w:t>IALA Standard 1010</w:t>
            </w:r>
          </w:p>
        </w:tc>
        <w:tc>
          <w:tcPr>
            <w:tcW w:w="636" w:type="dxa"/>
            <w:vMerge w:val="restart"/>
            <w:tcMar>
              <w:top w:w="28" w:type="dxa"/>
              <w:bottom w:w="28" w:type="dxa"/>
            </w:tcMar>
            <w:vAlign w:val="center"/>
          </w:tcPr>
          <w:p w:rsidR="00096933" w:rsidRPr="00A4164D" w:rsidRDefault="00096933" w:rsidP="00245B7F">
            <w:pPr>
              <w:jc w:val="center"/>
              <w:rPr>
                <w:rFonts w:cs="Arial"/>
                <w:sz w:val="20"/>
                <w:szCs w:val="20"/>
              </w:rPr>
            </w:pPr>
            <w:r w:rsidRPr="00A4164D">
              <w:rPr>
                <w:rFonts w:cs="Arial"/>
                <w:sz w:val="20"/>
                <w:szCs w:val="20"/>
              </w:rPr>
              <w:t>1</w:t>
            </w: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Pr>
                <w:rFonts w:cs="Arial"/>
                <w:sz w:val="20"/>
                <w:szCs w:val="20"/>
              </w:rPr>
              <w:t>1a.1.2</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role and responsibilities of a national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External and internal audits and inspections</w:t>
            </w:r>
          </w:p>
        </w:tc>
        <w:tc>
          <w:tcPr>
            <w:tcW w:w="650" w:type="dxa"/>
            <w:vMerge w:val="restart"/>
            <w:tcMar>
              <w:top w:w="28" w:type="dxa"/>
              <w:bottom w:w="28" w:type="dxa"/>
            </w:tcMar>
          </w:tcPr>
          <w:p w:rsidR="00096933" w:rsidRDefault="00096933" w:rsidP="00245B7F">
            <w:pPr>
              <w:jc w:val="center"/>
              <w:rPr>
                <w:rFonts w:cs="Arial"/>
                <w:sz w:val="20"/>
                <w:szCs w:val="20"/>
              </w:rPr>
            </w:pPr>
          </w:p>
          <w:p w:rsidR="00096933" w:rsidRDefault="00096933" w:rsidP="00245B7F">
            <w:pPr>
              <w:jc w:val="center"/>
              <w:rPr>
                <w:rFonts w:cs="Arial"/>
                <w:sz w:val="20"/>
                <w:szCs w:val="20"/>
              </w:rPr>
            </w:pPr>
          </w:p>
          <w:p w:rsidR="00096933" w:rsidRPr="00A4164D" w:rsidRDefault="00096933" w:rsidP="00245B7F">
            <w:pPr>
              <w:jc w:val="center"/>
              <w:rPr>
                <w:rFonts w:cs="Arial"/>
                <w:sz w:val="20"/>
                <w:szCs w:val="20"/>
              </w:rPr>
            </w:pPr>
            <w:r>
              <w:rPr>
                <w:rFonts w:cs="Arial"/>
                <w:sz w:val="20"/>
                <w:szCs w:val="20"/>
              </w:rPr>
              <w:t>3</w:t>
            </w: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Quality Management of AtoN service provision</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administration of proper AtoN governance</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Management plans to be produced by a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C85C9B" w:rsidRPr="00A4164D" w:rsidTr="00C85C9B">
        <w:trPr>
          <w:jc w:val="center"/>
        </w:trPr>
        <w:tc>
          <w:tcPr>
            <w:tcW w:w="593" w:type="dxa"/>
            <w:tcMar>
              <w:top w:w="28" w:type="dxa"/>
              <w:bottom w:w="28" w:type="dxa"/>
            </w:tcMar>
          </w:tcPr>
          <w:p w:rsidR="00C85C9B" w:rsidRPr="00A4164D" w:rsidRDefault="00C85C9B" w:rsidP="00245B7F">
            <w:pPr>
              <w:jc w:val="both"/>
              <w:rPr>
                <w:rFonts w:cs="Arial"/>
                <w:sz w:val="20"/>
                <w:szCs w:val="20"/>
              </w:rPr>
            </w:pPr>
          </w:p>
        </w:tc>
        <w:tc>
          <w:tcPr>
            <w:tcW w:w="593" w:type="dxa"/>
            <w:tcMar>
              <w:top w:w="28" w:type="dxa"/>
              <w:bottom w:w="28" w:type="dxa"/>
            </w:tcMar>
          </w:tcPr>
          <w:p w:rsidR="00C85C9B" w:rsidRPr="005E59D8" w:rsidRDefault="00C85C9B" w:rsidP="00245B7F">
            <w:pPr>
              <w:jc w:val="both"/>
              <w:rPr>
                <w:rFonts w:cs="Arial"/>
                <w:b/>
                <w:sz w:val="20"/>
                <w:szCs w:val="20"/>
              </w:rPr>
            </w:pPr>
            <w:r w:rsidRPr="005E59D8">
              <w:rPr>
                <w:rFonts w:cs="Arial"/>
                <w:b/>
                <w:sz w:val="20"/>
                <w:szCs w:val="20"/>
              </w:rPr>
              <w:t>1a.2</w:t>
            </w:r>
          </w:p>
        </w:tc>
        <w:tc>
          <w:tcPr>
            <w:tcW w:w="717" w:type="dxa"/>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c>
          <w:tcPr>
            <w:tcW w:w="5755" w:type="dxa"/>
            <w:tcMar>
              <w:top w:w="28" w:type="dxa"/>
              <w:bottom w:w="28" w:type="dxa"/>
            </w:tcMar>
          </w:tcPr>
          <w:p w:rsidR="00C85C9B" w:rsidRDefault="00C85C9B" w:rsidP="005E59D8">
            <w:pPr>
              <w:spacing w:after="0"/>
              <w:rPr>
                <w:rFonts w:cs="Arial"/>
                <w:sz w:val="20"/>
                <w:szCs w:val="20"/>
              </w:rPr>
            </w:pPr>
            <w:r>
              <w:rPr>
                <w:rFonts w:cs="Arial"/>
                <w:b/>
                <w:sz w:val="20"/>
                <w:szCs w:val="20"/>
              </w:rPr>
              <w:t xml:space="preserve">ANALYSIS OF </w:t>
            </w:r>
            <w:r w:rsidR="00406718">
              <w:rPr>
                <w:rFonts w:cs="Arial"/>
                <w:b/>
                <w:sz w:val="20"/>
                <w:szCs w:val="20"/>
              </w:rPr>
              <w:t xml:space="preserve">THE QUALITY OF </w:t>
            </w:r>
            <w:r>
              <w:rPr>
                <w:rFonts w:cs="Arial"/>
                <w:b/>
                <w:sz w:val="20"/>
                <w:szCs w:val="20"/>
              </w:rPr>
              <w:t xml:space="preserve">MARITIME </w:t>
            </w:r>
            <w:r w:rsidR="00406718">
              <w:rPr>
                <w:rFonts w:cs="Arial"/>
                <w:b/>
                <w:sz w:val="20"/>
                <w:szCs w:val="20"/>
              </w:rPr>
              <w:t>MANAGEMENT</w:t>
            </w:r>
          </w:p>
        </w:tc>
        <w:tc>
          <w:tcPr>
            <w:tcW w:w="5329" w:type="dxa"/>
            <w:gridSpan w:val="4"/>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spacing w:after="0"/>
              <w:jc w:val="both"/>
              <w:rPr>
                <w:rFonts w:cs="Arial"/>
                <w:sz w:val="20"/>
                <w:szCs w:val="20"/>
              </w:rPr>
            </w:pPr>
            <w:r>
              <w:rPr>
                <w:rFonts w:cs="Arial"/>
                <w:sz w:val="20"/>
                <w:szCs w:val="20"/>
              </w:rPr>
              <w:t>1a.2.1</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Definition of maritime </w:t>
            </w:r>
            <w:r w:rsidR="00406718">
              <w:rPr>
                <w:rFonts w:cs="Arial"/>
                <w:sz w:val="20"/>
                <w:szCs w:val="20"/>
              </w:rPr>
              <w:t>management</w:t>
            </w:r>
          </w:p>
        </w:tc>
        <w:tc>
          <w:tcPr>
            <w:tcW w:w="650" w:type="dxa"/>
            <w:vMerge w:val="restart"/>
            <w:tcMar>
              <w:top w:w="28" w:type="dxa"/>
              <w:bottom w:w="28" w:type="dxa"/>
            </w:tcMar>
          </w:tcPr>
          <w:p w:rsidR="00364D6A" w:rsidRDefault="00364D6A" w:rsidP="005E59D8">
            <w:pPr>
              <w:jc w:val="center"/>
              <w:rPr>
                <w:rFonts w:cs="Arial"/>
                <w:sz w:val="20"/>
                <w:szCs w:val="20"/>
              </w:rPr>
            </w:pPr>
          </w:p>
          <w:p w:rsidR="00364D6A" w:rsidRPr="00A4164D" w:rsidRDefault="00364D6A" w:rsidP="005E59D8">
            <w:pPr>
              <w:jc w:val="center"/>
              <w:rPr>
                <w:rFonts w:cs="Arial"/>
                <w:sz w:val="20"/>
                <w:szCs w:val="20"/>
              </w:rPr>
            </w:pPr>
            <w:r>
              <w:rPr>
                <w:rFonts w:cs="Arial"/>
                <w:sz w:val="20"/>
                <w:szCs w:val="20"/>
              </w:rPr>
              <w:t>3</w:t>
            </w:r>
          </w:p>
        </w:tc>
        <w:tc>
          <w:tcPr>
            <w:tcW w:w="1812" w:type="dxa"/>
            <w:vMerge w:val="restart"/>
            <w:tcMar>
              <w:top w:w="28" w:type="dxa"/>
              <w:bottom w:w="28" w:type="dxa"/>
            </w:tcMar>
          </w:tcPr>
          <w:p w:rsidR="00364D6A" w:rsidRPr="00A4164D" w:rsidRDefault="00406718" w:rsidP="005E59D8">
            <w:pPr>
              <w:jc w:val="both"/>
              <w:rPr>
                <w:rFonts w:cs="Arial"/>
                <w:sz w:val="20"/>
                <w:szCs w:val="20"/>
              </w:rPr>
            </w:pPr>
            <w:r>
              <w:rPr>
                <w:rFonts w:cs="Arial"/>
                <w:sz w:val="20"/>
                <w:szCs w:val="20"/>
              </w:rPr>
              <w:t xml:space="preserve">Assessment of </w:t>
            </w:r>
            <w:r w:rsidR="00673C6B">
              <w:rPr>
                <w:rFonts w:cs="Arial"/>
                <w:sz w:val="20"/>
                <w:szCs w:val="20"/>
              </w:rPr>
              <w:t xml:space="preserve">the quality of maritime management </w:t>
            </w:r>
            <w:r w:rsidR="00364D6A">
              <w:rPr>
                <w:rFonts w:cs="Arial"/>
                <w:sz w:val="20"/>
                <w:szCs w:val="20"/>
              </w:rPr>
              <w:t>exercise</w:t>
            </w:r>
          </w:p>
        </w:tc>
        <w:tc>
          <w:tcPr>
            <w:tcW w:w="2231" w:type="dxa"/>
            <w:vMerge w:val="restart"/>
            <w:tcMar>
              <w:top w:w="28" w:type="dxa"/>
              <w:bottom w:w="28" w:type="dxa"/>
            </w:tcMar>
          </w:tcPr>
          <w:p w:rsidR="00364D6A" w:rsidRPr="00A4164D" w:rsidRDefault="00364D6A" w:rsidP="005E59D8">
            <w:pPr>
              <w:jc w:val="both"/>
              <w:rPr>
                <w:rFonts w:cs="Arial"/>
                <w:sz w:val="20"/>
                <w:szCs w:val="20"/>
              </w:rPr>
            </w:pPr>
          </w:p>
        </w:tc>
        <w:tc>
          <w:tcPr>
            <w:tcW w:w="636" w:type="dxa"/>
            <w:vMerge w:val="restart"/>
            <w:tcMar>
              <w:top w:w="28" w:type="dxa"/>
              <w:bottom w:w="28" w:type="dxa"/>
            </w:tcMar>
          </w:tcPr>
          <w:p w:rsidR="00364D6A" w:rsidRDefault="00364D6A" w:rsidP="00364D6A">
            <w:pPr>
              <w:jc w:val="center"/>
              <w:rPr>
                <w:rFonts w:cs="Arial"/>
                <w:sz w:val="20"/>
                <w:szCs w:val="20"/>
              </w:rPr>
            </w:pPr>
          </w:p>
          <w:p w:rsidR="00364D6A" w:rsidRPr="00A4164D" w:rsidRDefault="00364D6A" w:rsidP="00364D6A">
            <w:pPr>
              <w:jc w:val="center"/>
              <w:rPr>
                <w:rFonts w:cs="Arial"/>
                <w:sz w:val="20"/>
                <w:szCs w:val="20"/>
              </w:rPr>
            </w:pPr>
            <w:r>
              <w:rPr>
                <w:rFonts w:cs="Arial"/>
                <w:sz w:val="20"/>
                <w:szCs w:val="20"/>
              </w:rPr>
              <w:t>2</w:t>
            </w: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1a.2.2</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Indicators of</w:t>
            </w:r>
            <w:r w:rsidR="00406718">
              <w:rPr>
                <w:rFonts w:cs="Arial"/>
                <w:sz w:val="20"/>
                <w:szCs w:val="20"/>
              </w:rPr>
              <w:t xml:space="preserve"> the quality of</w:t>
            </w:r>
            <w:r>
              <w:rPr>
                <w:rFonts w:cs="Arial"/>
                <w:sz w:val="20"/>
                <w:szCs w:val="20"/>
              </w:rPr>
              <w:t xml:space="preserve"> maritime </w:t>
            </w:r>
            <w:r w:rsidR="00406718">
              <w:rPr>
                <w:rFonts w:cs="Arial"/>
                <w:sz w:val="20"/>
                <w:szCs w:val="20"/>
              </w:rPr>
              <w:t>management</w:t>
            </w:r>
          </w:p>
        </w:tc>
        <w:tc>
          <w:tcPr>
            <w:tcW w:w="650" w:type="dxa"/>
            <w:vMerge/>
            <w:tcMar>
              <w:top w:w="28" w:type="dxa"/>
              <w:bottom w:w="28" w:type="dxa"/>
            </w:tcMar>
          </w:tcPr>
          <w:p w:rsidR="00364D6A" w:rsidRPr="00A4164D" w:rsidRDefault="00364D6A" w:rsidP="005E59D8">
            <w:pPr>
              <w:jc w:val="center"/>
              <w:rPr>
                <w:rFonts w:cs="Arial"/>
                <w:sz w:val="20"/>
                <w:szCs w:val="20"/>
              </w:rPr>
            </w:pP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1a.2.3</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Analysis of the </w:t>
            </w:r>
            <w:r w:rsidR="00673C6B">
              <w:rPr>
                <w:rFonts w:cs="Arial"/>
                <w:sz w:val="20"/>
                <w:szCs w:val="20"/>
              </w:rPr>
              <w:t xml:space="preserve">quality of </w:t>
            </w:r>
            <w:r>
              <w:rPr>
                <w:rFonts w:cs="Arial"/>
                <w:sz w:val="20"/>
                <w:szCs w:val="20"/>
              </w:rPr>
              <w:t xml:space="preserve">maritime </w:t>
            </w:r>
            <w:r w:rsidR="00673C6B">
              <w:rPr>
                <w:rFonts w:cs="Arial"/>
                <w:sz w:val="20"/>
                <w:szCs w:val="20"/>
              </w:rPr>
              <w:t>management</w:t>
            </w:r>
            <w:r>
              <w:rPr>
                <w:rFonts w:cs="Arial"/>
                <w:sz w:val="20"/>
                <w:szCs w:val="20"/>
              </w:rPr>
              <w:t xml:space="preserve"> </w:t>
            </w:r>
            <w:r w:rsidR="00673C6B">
              <w:rPr>
                <w:rFonts w:cs="Arial"/>
                <w:sz w:val="20"/>
                <w:szCs w:val="20"/>
              </w:rPr>
              <w:t xml:space="preserve">in </w:t>
            </w:r>
            <w:r>
              <w:rPr>
                <w:rFonts w:cs="Arial"/>
                <w:sz w:val="20"/>
                <w:szCs w:val="20"/>
              </w:rPr>
              <w:t xml:space="preserve">a theoretical coastal State </w:t>
            </w:r>
          </w:p>
        </w:tc>
        <w:tc>
          <w:tcPr>
            <w:tcW w:w="650" w:type="dxa"/>
            <w:tcMar>
              <w:top w:w="28" w:type="dxa"/>
              <w:bottom w:w="28" w:type="dxa"/>
            </w:tcMar>
          </w:tcPr>
          <w:p w:rsidR="00364D6A" w:rsidRPr="00A4164D" w:rsidRDefault="00364D6A" w:rsidP="005E59D8">
            <w:pPr>
              <w:jc w:val="center"/>
              <w:rPr>
                <w:rFonts w:cs="Arial"/>
                <w:sz w:val="20"/>
                <w:szCs w:val="20"/>
              </w:rPr>
            </w:pPr>
            <w:r>
              <w:rPr>
                <w:rFonts w:cs="Arial"/>
                <w:sz w:val="20"/>
                <w:szCs w:val="20"/>
              </w:rPr>
              <w:t>2</w:t>
            </w: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bl>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C2B91" w:rsidRPr="00A4164D" w:rsidTr="008F381B">
        <w:trPr>
          <w:cantSplit/>
          <w:trHeight w:val="1314"/>
          <w:jc w:val="center"/>
        </w:trPr>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References</w:t>
            </w:r>
          </w:p>
          <w:p w:rsidR="00EC2B91" w:rsidRPr="00A4164D" w:rsidRDefault="00EC2B91" w:rsidP="008F381B">
            <w:pPr>
              <w:jc w:val="center"/>
              <w:rPr>
                <w:rFonts w:cs="Arial"/>
                <w:sz w:val="20"/>
                <w:szCs w:val="20"/>
              </w:rPr>
            </w:pPr>
          </w:p>
          <w:p w:rsidR="00EC2B91" w:rsidRPr="00A4164D" w:rsidRDefault="00EC2B91" w:rsidP="008F381B">
            <w:pPr>
              <w:jc w:val="center"/>
              <w:rPr>
                <w:rFonts w:cs="Arial"/>
                <w:sz w:val="20"/>
                <w:szCs w:val="20"/>
              </w:rPr>
            </w:pPr>
          </w:p>
        </w:tc>
        <w:tc>
          <w:tcPr>
            <w:tcW w:w="636"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Lecture No.</w:t>
            </w:r>
          </w:p>
        </w:tc>
      </w:tr>
      <w:tr w:rsidR="00EC2B91" w:rsidRPr="00A4164D" w:rsidTr="008F381B">
        <w:trPr>
          <w:cantSplit/>
          <w:trHeight w:val="361"/>
          <w:jc w:val="center"/>
        </w:trPr>
        <w:tc>
          <w:tcPr>
            <w:tcW w:w="593" w:type="dxa"/>
            <w:tcMar>
              <w:top w:w="28" w:type="dxa"/>
              <w:bottom w:w="28" w:type="dxa"/>
            </w:tcMar>
            <w:vAlign w:val="center"/>
          </w:tcPr>
          <w:p w:rsidR="00EC2B91" w:rsidRPr="00A4164D" w:rsidRDefault="00EC2B91" w:rsidP="008F381B">
            <w:pPr>
              <w:jc w:val="center"/>
              <w:rPr>
                <w:rFonts w:cs="Arial"/>
                <w:b/>
                <w:sz w:val="20"/>
                <w:szCs w:val="20"/>
              </w:rPr>
            </w:pPr>
          </w:p>
        </w:tc>
        <w:tc>
          <w:tcPr>
            <w:tcW w:w="593"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w:t>
            </w:r>
            <w:r>
              <w:rPr>
                <w:rFonts w:cs="Arial"/>
                <w:b/>
                <w:sz w:val="20"/>
                <w:szCs w:val="20"/>
              </w:rPr>
              <w:t>3</w:t>
            </w:r>
          </w:p>
        </w:tc>
        <w:tc>
          <w:tcPr>
            <w:tcW w:w="717" w:type="dxa"/>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c>
          <w:tcPr>
            <w:tcW w:w="5755" w:type="dxa"/>
            <w:tcMar>
              <w:top w:w="28" w:type="dxa"/>
              <w:bottom w:w="28" w:type="dxa"/>
            </w:tcMar>
            <w:vAlign w:val="center"/>
          </w:tcPr>
          <w:p w:rsidR="00EC2B91" w:rsidRPr="00A4164D" w:rsidRDefault="00EC2B91" w:rsidP="008F381B">
            <w:pPr>
              <w:rPr>
                <w:rFonts w:cs="Arial"/>
                <w:b/>
                <w:sz w:val="20"/>
                <w:szCs w:val="20"/>
              </w:rPr>
            </w:pPr>
            <w:r>
              <w:rPr>
                <w:rFonts w:cs="Arial"/>
                <w:b/>
                <w:sz w:val="20"/>
                <w:szCs w:val="20"/>
              </w:rPr>
              <w:t>NATIONAL MARITIME LAW</w:t>
            </w:r>
            <w:r w:rsidR="00AF359D">
              <w:rPr>
                <w:rFonts w:cs="Arial"/>
                <w:b/>
                <w:sz w:val="20"/>
                <w:szCs w:val="20"/>
              </w:rPr>
              <w:t xml:space="preserve"> RELATIING TO ATON SERVICES</w:t>
            </w:r>
          </w:p>
        </w:tc>
        <w:tc>
          <w:tcPr>
            <w:tcW w:w="5329" w:type="dxa"/>
            <w:gridSpan w:val="4"/>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1a.3.1</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definition of a “ship” and “aid to navigation”</w:t>
            </w:r>
          </w:p>
        </w:tc>
        <w:tc>
          <w:tcPr>
            <w:tcW w:w="650" w:type="dxa"/>
            <w:tcMar>
              <w:top w:w="28" w:type="dxa"/>
              <w:bottom w:w="28" w:type="dxa"/>
            </w:tcMar>
          </w:tcPr>
          <w:p w:rsidR="004538C6" w:rsidRPr="00A4164D" w:rsidRDefault="004538C6"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4538C6" w:rsidRPr="00A4164D" w:rsidRDefault="004538C6" w:rsidP="008F381B">
            <w:pPr>
              <w:rPr>
                <w:rFonts w:cs="Arial"/>
                <w:sz w:val="20"/>
                <w:szCs w:val="20"/>
              </w:rPr>
            </w:pPr>
          </w:p>
        </w:tc>
        <w:tc>
          <w:tcPr>
            <w:tcW w:w="2231" w:type="dxa"/>
            <w:vMerge w:val="restart"/>
            <w:tcMar>
              <w:top w:w="28" w:type="dxa"/>
              <w:bottom w:w="28" w:type="dxa"/>
            </w:tcMar>
          </w:tcPr>
          <w:p w:rsidR="004538C6" w:rsidRDefault="004538C6" w:rsidP="008F381B">
            <w:pPr>
              <w:jc w:val="both"/>
              <w:rPr>
                <w:rFonts w:cs="Arial"/>
                <w:sz w:val="20"/>
                <w:szCs w:val="20"/>
              </w:rPr>
            </w:pPr>
            <w:r>
              <w:rPr>
                <w:rFonts w:cs="Arial"/>
                <w:sz w:val="20"/>
                <w:szCs w:val="20"/>
              </w:rPr>
              <w:t xml:space="preserve">SOLAS </w:t>
            </w:r>
          </w:p>
          <w:p w:rsidR="004538C6" w:rsidRDefault="004538C6" w:rsidP="008F381B">
            <w:pPr>
              <w:jc w:val="both"/>
              <w:rPr>
                <w:rFonts w:cs="Arial"/>
                <w:sz w:val="20"/>
                <w:szCs w:val="20"/>
              </w:rPr>
            </w:pPr>
          </w:p>
          <w:p w:rsidR="004538C6" w:rsidRDefault="004538C6" w:rsidP="008F381B">
            <w:pPr>
              <w:jc w:val="both"/>
              <w:rPr>
                <w:rFonts w:cs="Arial"/>
                <w:sz w:val="20"/>
                <w:szCs w:val="20"/>
              </w:rPr>
            </w:pPr>
            <w:r>
              <w:rPr>
                <w:rFonts w:cs="Arial"/>
                <w:sz w:val="20"/>
                <w:szCs w:val="20"/>
              </w:rPr>
              <w:t>Draft maritime law</w:t>
            </w:r>
          </w:p>
          <w:p w:rsidR="000B0751" w:rsidRDefault="000B0751" w:rsidP="008F381B">
            <w:pPr>
              <w:jc w:val="both"/>
              <w:rPr>
                <w:rFonts w:cs="Arial"/>
                <w:sz w:val="20"/>
                <w:szCs w:val="20"/>
              </w:rPr>
            </w:pPr>
          </w:p>
          <w:p w:rsidR="000B0751" w:rsidRPr="00A4164D" w:rsidRDefault="000B0751" w:rsidP="008F381B">
            <w:pPr>
              <w:jc w:val="both"/>
              <w:rPr>
                <w:rFonts w:cs="Arial"/>
                <w:sz w:val="20"/>
                <w:szCs w:val="20"/>
              </w:rPr>
            </w:pPr>
            <w:r>
              <w:rPr>
                <w:rFonts w:cs="Arial"/>
                <w:sz w:val="20"/>
                <w:szCs w:val="20"/>
              </w:rPr>
              <w:t>IALA Standard 1070</w:t>
            </w:r>
          </w:p>
        </w:tc>
        <w:tc>
          <w:tcPr>
            <w:tcW w:w="636" w:type="dxa"/>
            <w:vMerge w:val="restart"/>
            <w:tcMar>
              <w:top w:w="28" w:type="dxa"/>
              <w:bottom w:w="28" w:type="dxa"/>
            </w:tcMar>
            <w:vAlign w:val="center"/>
          </w:tcPr>
          <w:p w:rsidR="004538C6" w:rsidRPr="00A4164D" w:rsidRDefault="004538C6" w:rsidP="008F381B">
            <w:pPr>
              <w:jc w:val="center"/>
              <w:rPr>
                <w:rFonts w:cs="Arial"/>
                <w:sz w:val="20"/>
                <w:szCs w:val="20"/>
              </w:rPr>
            </w:pPr>
            <w:r>
              <w:rPr>
                <w:rFonts w:cs="Arial"/>
                <w:sz w:val="20"/>
                <w:szCs w:val="20"/>
              </w:rPr>
              <w:t>3</w:t>
            </w: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1a.3.2</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Embodiment of SOLAS into national law</w:t>
            </w:r>
          </w:p>
        </w:tc>
        <w:tc>
          <w:tcPr>
            <w:tcW w:w="650" w:type="dxa"/>
            <w:tcMar>
              <w:top w:w="28" w:type="dxa"/>
              <w:bottom w:w="28" w:type="dxa"/>
            </w:tcMar>
          </w:tcPr>
          <w:p w:rsidR="004538C6" w:rsidRPr="004538C6" w:rsidRDefault="004538C6" w:rsidP="008F381B">
            <w:pPr>
              <w:jc w:val="center"/>
              <w:rPr>
                <w:rFonts w:cs="Arial"/>
                <w:sz w:val="20"/>
                <w:szCs w:val="20"/>
              </w:rPr>
            </w:pPr>
            <w:r w:rsidRPr="004538C6">
              <w:rPr>
                <w:rFonts w:cs="Arial"/>
                <w:sz w:val="20"/>
                <w:szCs w:val="20"/>
              </w:rPr>
              <w:t>3</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1a.3.3</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“Shipping” Act</w:t>
            </w:r>
          </w:p>
        </w:tc>
        <w:tc>
          <w:tcPr>
            <w:tcW w:w="650" w:type="dxa"/>
            <w:vMerge w:val="restart"/>
            <w:tcMar>
              <w:top w:w="28" w:type="dxa"/>
              <w:bottom w:w="28" w:type="dxa"/>
            </w:tcMar>
          </w:tcPr>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Pr="004538C6" w:rsidRDefault="004538C6" w:rsidP="008F381B">
            <w:pPr>
              <w:jc w:val="center"/>
              <w:rPr>
                <w:rFonts w:cs="Arial"/>
                <w:sz w:val="20"/>
                <w:szCs w:val="20"/>
              </w:rPr>
            </w:pPr>
            <w:r w:rsidRPr="004538C6">
              <w:rPr>
                <w:rFonts w:cs="Arial"/>
                <w:sz w:val="20"/>
                <w:szCs w:val="20"/>
              </w:rPr>
              <w:t>2</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1a.3.4</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Legal nomination of a national Competent Authority</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1a.3.5</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Responsibility for the promulgation of Maritime Safety Information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1a.3.6</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Regulations for the installation, amendment or removal of an AtoN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1a.3.7</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The legal right to conduct audits and inspections</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Default="004538C6" w:rsidP="008F381B">
            <w:pPr>
              <w:jc w:val="both"/>
              <w:rPr>
                <w:rFonts w:cs="Arial"/>
                <w:sz w:val="20"/>
                <w:szCs w:val="20"/>
              </w:rPr>
            </w:pPr>
            <w:r>
              <w:rPr>
                <w:rFonts w:cs="Arial"/>
                <w:sz w:val="20"/>
                <w:szCs w:val="20"/>
              </w:rPr>
              <w:t>1a.3.8</w:t>
            </w:r>
          </w:p>
        </w:tc>
        <w:tc>
          <w:tcPr>
            <w:tcW w:w="5755" w:type="dxa"/>
            <w:tcMar>
              <w:top w:w="28" w:type="dxa"/>
              <w:bottom w:w="28" w:type="dxa"/>
            </w:tcMar>
          </w:tcPr>
          <w:p w:rsidR="004538C6" w:rsidRDefault="004538C6" w:rsidP="008F381B">
            <w:pPr>
              <w:spacing w:after="0"/>
              <w:jc w:val="right"/>
              <w:rPr>
                <w:rFonts w:cs="Arial"/>
                <w:sz w:val="20"/>
                <w:szCs w:val="20"/>
              </w:rPr>
            </w:pPr>
            <w:r>
              <w:rPr>
                <w:rFonts w:cs="Arial"/>
                <w:sz w:val="20"/>
                <w:szCs w:val="20"/>
              </w:rPr>
              <w:t xml:space="preserve">Light </w:t>
            </w:r>
            <w:ins w:id="83" w:author="Adam Hay" w:date="2018-10-17T22:23:00Z">
              <w:r w:rsidR="00CB5F0B">
                <w:rPr>
                  <w:rFonts w:cs="Arial"/>
                  <w:sz w:val="20"/>
                  <w:szCs w:val="20"/>
                </w:rPr>
                <w:t>D</w:t>
              </w:r>
            </w:ins>
            <w:del w:id="84" w:author="Adam Hay" w:date="2018-10-17T22:23:00Z">
              <w:r w:rsidDel="00CB5F0B">
                <w:rPr>
                  <w:rFonts w:cs="Arial"/>
                  <w:sz w:val="20"/>
                  <w:szCs w:val="20"/>
                </w:rPr>
                <w:delText>d</w:delText>
              </w:r>
            </w:del>
            <w:r>
              <w:rPr>
                <w:rFonts w:cs="Arial"/>
                <w:sz w:val="20"/>
                <w:szCs w:val="20"/>
              </w:rPr>
              <w:t>ues Act</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EC2B91" w:rsidRPr="00A4164D" w:rsidTr="008F381B">
        <w:trPr>
          <w:jc w:val="center"/>
        </w:trPr>
        <w:tc>
          <w:tcPr>
            <w:tcW w:w="593" w:type="dxa"/>
            <w:tcMar>
              <w:top w:w="28" w:type="dxa"/>
              <w:bottom w:w="28" w:type="dxa"/>
            </w:tcMar>
          </w:tcPr>
          <w:p w:rsidR="00EC2B91" w:rsidRPr="00A4164D" w:rsidRDefault="00EC2B91" w:rsidP="008F381B">
            <w:pPr>
              <w:jc w:val="both"/>
              <w:rPr>
                <w:rFonts w:cs="Arial"/>
                <w:sz w:val="20"/>
                <w:szCs w:val="20"/>
              </w:rPr>
            </w:pPr>
          </w:p>
        </w:tc>
        <w:tc>
          <w:tcPr>
            <w:tcW w:w="593" w:type="dxa"/>
            <w:tcMar>
              <w:top w:w="28" w:type="dxa"/>
              <w:bottom w:w="28" w:type="dxa"/>
            </w:tcMar>
          </w:tcPr>
          <w:p w:rsidR="00EC2B91" w:rsidRPr="005E59D8" w:rsidRDefault="00EC2B91" w:rsidP="008F381B">
            <w:pPr>
              <w:jc w:val="both"/>
              <w:rPr>
                <w:rFonts w:cs="Arial"/>
                <w:b/>
                <w:sz w:val="20"/>
                <w:szCs w:val="20"/>
              </w:rPr>
            </w:pPr>
            <w:r w:rsidRPr="005E59D8">
              <w:rPr>
                <w:rFonts w:cs="Arial"/>
                <w:b/>
                <w:sz w:val="20"/>
                <w:szCs w:val="20"/>
              </w:rPr>
              <w:t>1a.</w:t>
            </w:r>
            <w:r w:rsidR="004538C6">
              <w:rPr>
                <w:rFonts w:cs="Arial"/>
                <w:b/>
                <w:sz w:val="20"/>
                <w:szCs w:val="20"/>
              </w:rPr>
              <w:t>4</w:t>
            </w:r>
          </w:p>
        </w:tc>
        <w:tc>
          <w:tcPr>
            <w:tcW w:w="717" w:type="dxa"/>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c>
          <w:tcPr>
            <w:tcW w:w="5755" w:type="dxa"/>
            <w:tcMar>
              <w:top w:w="28" w:type="dxa"/>
              <w:bottom w:w="28" w:type="dxa"/>
            </w:tcMar>
          </w:tcPr>
          <w:p w:rsidR="00EC2B91" w:rsidRPr="004538C6" w:rsidRDefault="004538C6" w:rsidP="008F381B">
            <w:pPr>
              <w:spacing w:after="0"/>
              <w:rPr>
                <w:rFonts w:cs="Arial"/>
                <w:b/>
                <w:sz w:val="20"/>
                <w:szCs w:val="20"/>
              </w:rPr>
            </w:pPr>
            <w:r>
              <w:rPr>
                <w:rFonts w:cs="Arial"/>
                <w:b/>
                <w:sz w:val="20"/>
                <w:szCs w:val="20"/>
              </w:rPr>
              <w:t>LEVEL OF SERVICE</w:t>
            </w:r>
          </w:p>
        </w:tc>
        <w:tc>
          <w:tcPr>
            <w:tcW w:w="5329" w:type="dxa"/>
            <w:gridSpan w:val="4"/>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spacing w:after="0"/>
              <w:jc w:val="both"/>
              <w:rPr>
                <w:rFonts w:cs="Arial"/>
                <w:sz w:val="20"/>
                <w:szCs w:val="20"/>
              </w:rPr>
            </w:pPr>
            <w:r>
              <w:rPr>
                <w:rFonts w:cs="Arial"/>
                <w:sz w:val="20"/>
                <w:szCs w:val="20"/>
              </w:rPr>
              <w:t>1a.2.1</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The definition of “Level of Service”</w:t>
            </w:r>
          </w:p>
        </w:tc>
        <w:tc>
          <w:tcPr>
            <w:tcW w:w="650"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6B479C" w:rsidRPr="00A4164D" w:rsidRDefault="006B479C" w:rsidP="008F381B">
            <w:pPr>
              <w:jc w:val="both"/>
              <w:rPr>
                <w:rFonts w:cs="Arial"/>
                <w:sz w:val="20"/>
                <w:szCs w:val="20"/>
              </w:rPr>
            </w:pPr>
            <w:r>
              <w:rPr>
                <w:rFonts w:cs="Arial"/>
                <w:sz w:val="20"/>
                <w:szCs w:val="20"/>
              </w:rPr>
              <w:t>Level of Service exercise</w:t>
            </w:r>
          </w:p>
        </w:tc>
        <w:tc>
          <w:tcPr>
            <w:tcW w:w="2231" w:type="dxa"/>
            <w:vMerge w:val="restart"/>
            <w:tcMar>
              <w:top w:w="28" w:type="dxa"/>
              <w:bottom w:w="28" w:type="dxa"/>
            </w:tcMar>
          </w:tcPr>
          <w:p w:rsidR="006B479C" w:rsidRPr="00A4164D" w:rsidRDefault="006B479C" w:rsidP="008F381B">
            <w:pPr>
              <w:jc w:val="both"/>
              <w:rPr>
                <w:rFonts w:cs="Arial"/>
                <w:sz w:val="20"/>
                <w:szCs w:val="20"/>
              </w:rPr>
            </w:pPr>
          </w:p>
        </w:tc>
        <w:tc>
          <w:tcPr>
            <w:tcW w:w="636"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1a.2.2</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Level of Service statement on type, extent and quality of services</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1a.2.3</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Publication of Level of Service statement</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bl>
    <w:p w:rsidR="001B5743" w:rsidRPr="00A4164D" w:rsidRDefault="001B5743" w:rsidP="001B5743">
      <w:pPr>
        <w:sectPr w:rsidR="001B5743" w:rsidRPr="00A4164D" w:rsidSect="009062C6">
          <w:headerReference w:type="even" r:id="rId23"/>
          <w:headerReference w:type="default" r:id="rId24"/>
          <w:headerReference w:type="first" r:id="rId25"/>
          <w:footerReference w:type="first" r:id="rId26"/>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541597">
        <w:rPr>
          <w:rFonts w:asciiTheme="minorHAnsi" w:hAnsiTheme="minorHAnsi"/>
          <w:szCs w:val="22"/>
        </w:rPr>
        <w:t>1B</w:t>
      </w:r>
      <w:r w:rsidRPr="00A4164D">
        <w:rPr>
          <w:rFonts w:asciiTheme="minorHAnsi" w:hAnsiTheme="minorHAnsi"/>
          <w:szCs w:val="22"/>
        </w:rPr>
        <w:t xml:space="preserve"> </w:t>
      </w:r>
      <w:r w:rsidR="000F794C">
        <w:rPr>
          <w:rFonts w:asciiTheme="minorHAnsi" w:hAnsiTheme="minorHAnsi"/>
          <w:szCs w:val="22"/>
        </w:rPr>
        <w:t>–</w:t>
      </w:r>
      <w:r w:rsidR="0043729D">
        <w:rPr>
          <w:rFonts w:asciiTheme="minorHAnsi" w:hAnsiTheme="minorHAnsi"/>
          <w:szCs w:val="22"/>
        </w:rPr>
        <w:t xml:space="preserve"> </w:t>
      </w:r>
      <w:r w:rsidR="000F794C">
        <w:rPr>
          <w:rFonts w:asciiTheme="minorHAnsi" w:hAnsiTheme="minorHAnsi"/>
          <w:szCs w:val="22"/>
        </w:rPr>
        <w:t>TECHNICAL ASPECTS OF ATON MANAGEMENT</w:t>
      </w:r>
      <w:r w:rsidRPr="00A4164D">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85" w:name="_Toc419881260"/>
      <w:r w:rsidRPr="00A4164D">
        <w:rPr>
          <w:rFonts w:asciiTheme="minorHAnsi" w:hAnsiTheme="minorHAnsi"/>
          <w:szCs w:val="22"/>
        </w:rPr>
        <w:t xml:space="preserve">Detailed Teaching Syllabus Module </w:t>
      </w:r>
      <w:bookmarkEnd w:id="85"/>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93"/>
        <w:gridCol w:w="606"/>
        <w:gridCol w:w="884"/>
        <w:gridCol w:w="5452"/>
        <w:gridCol w:w="614"/>
        <w:gridCol w:w="2547"/>
        <w:gridCol w:w="2979"/>
        <w:gridCol w:w="597"/>
      </w:tblGrid>
      <w:tr w:rsidR="001B5743" w:rsidRPr="00A4164D" w:rsidTr="001B497F">
        <w:trPr>
          <w:cantSplit/>
          <w:trHeight w:val="1293"/>
          <w:jc w:val="center"/>
        </w:trPr>
        <w:tc>
          <w:tcPr>
            <w:tcW w:w="593"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1B497F">
        <w:trPr>
          <w:jc w:val="center"/>
        </w:trPr>
        <w:tc>
          <w:tcPr>
            <w:tcW w:w="593"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CE5A06" w:rsidP="009062C6">
            <w:pPr>
              <w:jc w:val="center"/>
              <w:rPr>
                <w:rFonts w:cs="Arial"/>
                <w:b/>
                <w:sz w:val="20"/>
                <w:szCs w:val="20"/>
              </w:rPr>
            </w:pPr>
            <w:r>
              <w:rPr>
                <w:rFonts w:cs="Arial"/>
                <w:b/>
                <w:sz w:val="20"/>
                <w:szCs w:val="20"/>
              </w:rPr>
              <w:t>TECHNICAL ASPECTS OF ATON MANAGEMENT</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CE5A06" w:rsidP="009062C6">
            <w:pPr>
              <w:rPr>
                <w:rFonts w:cs="Arial"/>
                <w:b/>
                <w:sz w:val="20"/>
                <w:szCs w:val="20"/>
              </w:rPr>
            </w:pPr>
            <w:r>
              <w:rPr>
                <w:rFonts w:cs="Arial"/>
                <w:b/>
                <w:sz w:val="20"/>
                <w:szCs w:val="20"/>
              </w:rPr>
              <w:t>THE CALCULATION OF ATON PERFORMANCE</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CE5A06" w:rsidP="009062C6">
            <w:pPr>
              <w:jc w:val="right"/>
              <w:rPr>
                <w:rFonts w:cs="Arial"/>
                <w:sz w:val="20"/>
                <w:szCs w:val="20"/>
              </w:rPr>
            </w:pPr>
            <w:r>
              <w:rPr>
                <w:rFonts w:cs="Arial"/>
                <w:sz w:val="20"/>
                <w:szCs w:val="20"/>
              </w:rPr>
              <w:t>Definitions of “availability”, “reliability” and “integrity”</w:t>
            </w:r>
          </w:p>
        </w:tc>
        <w:tc>
          <w:tcPr>
            <w:tcW w:w="614" w:type="dxa"/>
            <w:shd w:val="clear" w:color="auto" w:fill="auto"/>
            <w:tcMar>
              <w:top w:w="28" w:type="dxa"/>
              <w:bottom w:w="28" w:type="dxa"/>
            </w:tcMar>
          </w:tcPr>
          <w:p w:rsidR="001B5743" w:rsidRPr="00A4164D" w:rsidRDefault="001B497F" w:rsidP="009062C6">
            <w:pPr>
              <w:jc w:val="center"/>
              <w:rPr>
                <w:rFonts w:cs="Arial"/>
                <w:sz w:val="20"/>
                <w:szCs w:val="20"/>
              </w:rPr>
            </w:pPr>
            <w:r>
              <w:rPr>
                <w:rFonts w:cs="Arial"/>
                <w:sz w:val="20"/>
                <w:szCs w:val="20"/>
              </w:rPr>
              <w:t>4</w:t>
            </w:r>
          </w:p>
        </w:tc>
        <w:tc>
          <w:tcPr>
            <w:tcW w:w="2547" w:type="dxa"/>
            <w:vMerge w:val="restart"/>
            <w:shd w:val="clear" w:color="auto" w:fill="auto"/>
            <w:tcMar>
              <w:top w:w="28" w:type="dxa"/>
              <w:bottom w:w="28" w:type="dxa"/>
            </w:tcMar>
          </w:tcPr>
          <w:p w:rsidR="001B5743" w:rsidRPr="00A4164D" w:rsidRDefault="001B497F" w:rsidP="009062C6">
            <w:pPr>
              <w:jc w:val="both"/>
              <w:rPr>
                <w:rFonts w:cs="Arial"/>
                <w:sz w:val="20"/>
                <w:szCs w:val="20"/>
              </w:rPr>
            </w:pPr>
            <w:r>
              <w:rPr>
                <w:rFonts w:cs="Arial"/>
                <w:sz w:val="20"/>
                <w:szCs w:val="20"/>
              </w:rPr>
              <w:t>AtoN reliability calculation exercise</w:t>
            </w:r>
          </w:p>
        </w:tc>
        <w:tc>
          <w:tcPr>
            <w:tcW w:w="2979" w:type="dxa"/>
            <w:vMerge w:val="restart"/>
            <w:tcMar>
              <w:top w:w="28" w:type="dxa"/>
              <w:bottom w:w="28" w:type="dxa"/>
            </w:tcMar>
          </w:tcPr>
          <w:p w:rsidR="001B5743" w:rsidRPr="00A4164D" w:rsidRDefault="000B0751" w:rsidP="009062C6">
            <w:pPr>
              <w:jc w:val="both"/>
              <w:rPr>
                <w:rFonts w:cs="Arial"/>
                <w:sz w:val="20"/>
                <w:szCs w:val="20"/>
              </w:rPr>
            </w:pPr>
            <w:r>
              <w:rPr>
                <w:rFonts w:cs="Arial"/>
                <w:sz w:val="20"/>
                <w:szCs w:val="20"/>
              </w:rPr>
              <w:t>IALA Standard 1020</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CE5A06" w:rsidP="009062C6">
            <w:pPr>
              <w:jc w:val="center"/>
              <w:rPr>
                <w:rFonts w:cs="Arial"/>
                <w:sz w:val="20"/>
                <w:szCs w:val="20"/>
              </w:rPr>
            </w:pPr>
            <w:r>
              <w:rPr>
                <w:rFonts w:cs="Arial"/>
                <w:sz w:val="20"/>
                <w:szCs w:val="20"/>
              </w:rPr>
              <w:t>5</w:t>
            </w: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.1.2</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Performance indicators</w:t>
            </w:r>
          </w:p>
        </w:tc>
        <w:tc>
          <w:tcPr>
            <w:tcW w:w="614" w:type="dxa"/>
            <w:vMerge w:val="restart"/>
            <w:shd w:val="clear" w:color="auto" w:fill="auto"/>
            <w:tcMar>
              <w:top w:w="28" w:type="dxa"/>
              <w:bottom w:w="28" w:type="dxa"/>
            </w:tcMar>
          </w:tcPr>
          <w:p w:rsidR="001B497F" w:rsidRDefault="001B497F" w:rsidP="009062C6">
            <w:pPr>
              <w:jc w:val="center"/>
              <w:rPr>
                <w:rFonts w:cs="Arial"/>
                <w:sz w:val="20"/>
                <w:szCs w:val="20"/>
              </w:rPr>
            </w:pPr>
          </w:p>
          <w:p w:rsidR="001B497F" w:rsidRPr="00A4164D" w:rsidRDefault="001B497F" w:rsidP="009062C6">
            <w:pPr>
              <w:jc w:val="center"/>
              <w:rPr>
                <w:rFonts w:cs="Arial"/>
                <w:sz w:val="20"/>
                <w:szCs w:val="20"/>
              </w:rPr>
            </w:pPr>
            <w:r>
              <w:rPr>
                <w:rFonts w:cs="Arial"/>
                <w:sz w:val="20"/>
                <w:szCs w:val="20"/>
              </w:rPr>
              <w:t>3</w:t>
            </w: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.1.3</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Availability calculations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.1.4</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System reliability calculations and models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062000" w:rsidP="009062C6">
            <w:pPr>
              <w:rPr>
                <w:rFonts w:cs="Arial"/>
                <w:b/>
                <w:sz w:val="20"/>
                <w:szCs w:val="20"/>
              </w:rPr>
            </w:pPr>
            <w:r>
              <w:rPr>
                <w:rFonts w:cs="Arial"/>
                <w:b/>
                <w:sz w:val="20"/>
                <w:szCs w:val="20"/>
              </w:rPr>
              <w:t xml:space="preserve">TECHNICAL SUBJECT (e.g. </w:t>
            </w:r>
            <w:ins w:id="86" w:author="Adam Hay" w:date="2018-10-17T22:24:00Z">
              <w:r w:rsidR="00CB5F0B">
                <w:rPr>
                  <w:rFonts w:cs="Arial"/>
                  <w:b/>
                  <w:sz w:val="20"/>
                  <w:szCs w:val="20"/>
                </w:rPr>
                <w:t>V</w:t>
              </w:r>
            </w:ins>
            <w:del w:id="87" w:author="Adam Hay" w:date="2018-10-17T22:24:00Z">
              <w:r w:rsidDel="00CB5F0B">
                <w:rPr>
                  <w:rFonts w:cs="Arial"/>
                  <w:b/>
                  <w:sz w:val="20"/>
                  <w:szCs w:val="20"/>
                </w:rPr>
                <w:delText>v</w:delText>
              </w:r>
            </w:del>
            <w:r>
              <w:rPr>
                <w:rFonts w:cs="Arial"/>
                <w:b/>
                <w:sz w:val="20"/>
                <w:szCs w:val="20"/>
              </w:rPr>
              <w:t>irtual AtoN)</w:t>
            </w:r>
          </w:p>
        </w:tc>
        <w:tc>
          <w:tcPr>
            <w:tcW w:w="6737" w:type="dxa"/>
            <w:gridSpan w:val="4"/>
            <w:shd w:val="clear" w:color="auto" w:fill="D9D9D9" w:themeFill="background1" w:themeFillShade="D9"/>
            <w:tcMar>
              <w:top w:w="28" w:type="dxa"/>
              <w:bottom w:w="28" w:type="dxa"/>
            </w:tcMar>
          </w:tcPr>
          <w:p w:rsidR="001B5743" w:rsidRPr="00A4164D" w:rsidRDefault="00062000" w:rsidP="00062000">
            <w:pPr>
              <w:rPr>
                <w:rFonts w:cs="Arial"/>
                <w:sz w:val="20"/>
                <w:szCs w:val="20"/>
              </w:rPr>
            </w:pPr>
            <w:r w:rsidRPr="00C82508">
              <w:rPr>
                <w:rFonts w:cs="Arial"/>
                <w:b/>
                <w:sz w:val="20"/>
                <w:szCs w:val="20"/>
              </w:rPr>
              <w:t>Note</w:t>
            </w:r>
            <w:r>
              <w:rPr>
                <w:rFonts w:cs="Arial"/>
                <w:sz w:val="20"/>
                <w:szCs w:val="20"/>
              </w:rPr>
              <w:t xml:space="preserve">: Each ATO should select a specific </w:t>
            </w:r>
            <w:r w:rsidR="00C82508">
              <w:rPr>
                <w:rFonts w:cs="Arial"/>
                <w:sz w:val="20"/>
                <w:szCs w:val="20"/>
              </w:rPr>
              <w:t xml:space="preserve">technical </w:t>
            </w:r>
            <w:r>
              <w:rPr>
                <w:rFonts w:cs="Arial"/>
                <w:sz w:val="20"/>
                <w:szCs w:val="20"/>
              </w:rPr>
              <w:t>subject to cover</w:t>
            </w:r>
            <w:r w:rsidR="00C82508">
              <w:rPr>
                <w:rFonts w:cs="Arial"/>
                <w:sz w:val="20"/>
                <w:szCs w:val="20"/>
              </w:rPr>
              <w:t xml:space="preserve"> for Lecture 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 xml:space="preserve">Definition of a </w:t>
            </w:r>
            <w:ins w:id="88" w:author="Adam Hay" w:date="2018-10-17T22:23:00Z">
              <w:r w:rsidR="00CB5F0B">
                <w:rPr>
                  <w:rFonts w:cs="Arial"/>
                  <w:sz w:val="20"/>
                  <w:szCs w:val="20"/>
                </w:rPr>
                <w:t>V</w:t>
              </w:r>
            </w:ins>
            <w:del w:id="89" w:author="Adam Hay" w:date="2018-10-17T22:23:00Z">
              <w:r w:rsidDel="00CB5F0B">
                <w:rPr>
                  <w:rFonts w:cs="Arial"/>
                  <w:sz w:val="20"/>
                  <w:szCs w:val="20"/>
                </w:rPr>
                <w:delText>v</w:delText>
              </w:r>
            </w:del>
            <w:r>
              <w:rPr>
                <w:rFonts w:cs="Arial"/>
                <w:sz w:val="20"/>
                <w:szCs w:val="20"/>
              </w:rPr>
              <w:t>irtual AtoN</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3</w:t>
            </w:r>
          </w:p>
        </w:tc>
        <w:tc>
          <w:tcPr>
            <w:tcW w:w="2547" w:type="dxa"/>
            <w:vMerge w:val="restart"/>
            <w:tcMar>
              <w:top w:w="28" w:type="dxa"/>
              <w:bottom w:w="28" w:type="dxa"/>
            </w:tcMar>
          </w:tcPr>
          <w:p w:rsidR="00D85009" w:rsidRPr="00A4164D" w:rsidRDefault="00C82508" w:rsidP="00D85009">
            <w:pPr>
              <w:spacing w:after="0"/>
              <w:rPr>
                <w:rFonts w:cs="Arial"/>
                <w:sz w:val="20"/>
                <w:szCs w:val="20"/>
              </w:rPr>
            </w:pPr>
            <w:r>
              <w:rPr>
                <w:rFonts w:cs="Arial"/>
                <w:sz w:val="20"/>
                <w:szCs w:val="20"/>
              </w:rPr>
              <w:t xml:space="preserve">Group discussion of the use of </w:t>
            </w:r>
            <w:del w:id="90" w:author="Adam Hay" w:date="2018-10-17T22:24:00Z">
              <w:r w:rsidDel="00CB5F0B">
                <w:rPr>
                  <w:rFonts w:cs="Arial"/>
                  <w:sz w:val="20"/>
                  <w:szCs w:val="20"/>
                </w:rPr>
                <w:delText>v</w:delText>
              </w:r>
            </w:del>
            <w:ins w:id="91" w:author="Adam Hay" w:date="2018-10-17T22:24:00Z">
              <w:r w:rsidR="00CB5F0B">
                <w:rPr>
                  <w:rFonts w:cs="Arial"/>
                  <w:sz w:val="20"/>
                  <w:szCs w:val="20"/>
                </w:rPr>
                <w:t>V</w:t>
              </w:r>
            </w:ins>
            <w:r>
              <w:rPr>
                <w:rFonts w:cs="Arial"/>
                <w:sz w:val="20"/>
                <w:szCs w:val="20"/>
              </w:rPr>
              <w:t>irtual AtoN</w:t>
            </w:r>
          </w:p>
        </w:tc>
        <w:tc>
          <w:tcPr>
            <w:tcW w:w="2979" w:type="dxa"/>
            <w:vMerge w:val="restart"/>
            <w:tcMar>
              <w:top w:w="28" w:type="dxa"/>
              <w:bottom w:w="28" w:type="dxa"/>
            </w:tcMar>
          </w:tcPr>
          <w:p w:rsidR="00D85009" w:rsidRDefault="00062000" w:rsidP="009062C6">
            <w:pPr>
              <w:jc w:val="both"/>
              <w:rPr>
                <w:rFonts w:cs="Arial"/>
                <w:sz w:val="20"/>
                <w:szCs w:val="20"/>
              </w:rPr>
            </w:pPr>
            <w:r>
              <w:rPr>
                <w:rFonts w:cs="Arial"/>
                <w:sz w:val="20"/>
                <w:szCs w:val="20"/>
              </w:rPr>
              <w:t>IMO MSC.1/CIRC1473 (May 2014)</w:t>
            </w:r>
          </w:p>
          <w:p w:rsidR="000B0751" w:rsidRDefault="000B0751" w:rsidP="009062C6">
            <w:pPr>
              <w:jc w:val="both"/>
              <w:rPr>
                <w:rFonts w:cs="Arial"/>
                <w:sz w:val="20"/>
                <w:szCs w:val="20"/>
              </w:rPr>
            </w:pPr>
          </w:p>
          <w:p w:rsidR="000B0751" w:rsidRPr="00A4164D" w:rsidRDefault="000B0751" w:rsidP="009062C6">
            <w:pPr>
              <w:jc w:val="both"/>
              <w:rPr>
                <w:rFonts w:cs="Arial"/>
                <w:sz w:val="20"/>
                <w:szCs w:val="20"/>
              </w:rPr>
            </w:pPr>
            <w:r>
              <w:rPr>
                <w:rFonts w:cs="Arial"/>
                <w:sz w:val="20"/>
                <w:szCs w:val="20"/>
              </w:rPr>
              <w:t>IALA Standards 1030; 1060</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IMO policy on the use of Virtual AtoN</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Virtual AtoN and ECDIS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 xml:space="preserve">Use of </w:t>
            </w:r>
            <w:del w:id="92" w:author="Adam Hay" w:date="2018-10-17T22:24:00Z">
              <w:r w:rsidDel="00CB5F0B">
                <w:rPr>
                  <w:rFonts w:cs="Arial"/>
                  <w:sz w:val="20"/>
                  <w:szCs w:val="20"/>
                </w:rPr>
                <w:delText xml:space="preserve">virtual </w:delText>
              </w:r>
            </w:del>
            <w:ins w:id="93" w:author="Adam Hay" w:date="2018-10-17T22:24:00Z">
              <w:r w:rsidR="00CB5F0B">
                <w:rPr>
                  <w:rFonts w:cs="Arial"/>
                  <w:sz w:val="20"/>
                  <w:szCs w:val="20"/>
                </w:rPr>
                <w:t xml:space="preserve">Virtual </w:t>
              </w:r>
            </w:ins>
            <w:r>
              <w:rPr>
                <w:rFonts w:cs="Arial"/>
                <w:sz w:val="20"/>
                <w:szCs w:val="20"/>
              </w:rPr>
              <w:t>AtoN by IALA member States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C82508" w:rsidRPr="00A4164D" w:rsidTr="00C82508">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C82508" w:rsidRDefault="00C82508" w:rsidP="009062C6">
            <w:pPr>
              <w:jc w:val="both"/>
              <w:rPr>
                <w:rFonts w:cs="Arial"/>
                <w:b/>
                <w:sz w:val="20"/>
                <w:szCs w:val="20"/>
              </w:rPr>
            </w:pPr>
            <w:r w:rsidRPr="00C82508">
              <w:rPr>
                <w:rFonts w:cs="Arial"/>
                <w:b/>
                <w:sz w:val="20"/>
                <w:szCs w:val="20"/>
              </w:rPr>
              <w:t>1b.3</w:t>
            </w:r>
          </w:p>
        </w:tc>
        <w:tc>
          <w:tcPr>
            <w:tcW w:w="884" w:type="dxa"/>
            <w:shd w:val="clear" w:color="auto" w:fill="D9D9D9" w:themeFill="background1" w:themeFillShade="D9"/>
            <w:tcMar>
              <w:top w:w="28" w:type="dxa"/>
              <w:bottom w:w="28" w:type="dxa"/>
            </w:tcMar>
          </w:tcPr>
          <w:p w:rsidR="00C82508" w:rsidRDefault="00C82508" w:rsidP="009062C6">
            <w:pPr>
              <w:jc w:val="both"/>
              <w:rPr>
                <w:rFonts w:cs="Arial"/>
                <w:sz w:val="20"/>
                <w:szCs w:val="20"/>
              </w:rPr>
            </w:pPr>
          </w:p>
        </w:tc>
        <w:tc>
          <w:tcPr>
            <w:tcW w:w="5452" w:type="dxa"/>
            <w:tcMar>
              <w:top w:w="28" w:type="dxa"/>
              <w:bottom w:w="28" w:type="dxa"/>
            </w:tcMar>
          </w:tcPr>
          <w:p w:rsidR="00C82508" w:rsidRPr="00C82508" w:rsidRDefault="00C82508" w:rsidP="00C82508">
            <w:pPr>
              <w:rPr>
                <w:rFonts w:cs="Arial"/>
                <w:b/>
                <w:sz w:val="20"/>
                <w:szCs w:val="20"/>
              </w:rPr>
            </w:pPr>
            <w:r w:rsidRPr="00C82508">
              <w:rPr>
                <w:rFonts w:cs="Arial"/>
                <w:b/>
                <w:sz w:val="20"/>
                <w:szCs w:val="20"/>
              </w:rPr>
              <w:t xml:space="preserve">SIMPLIFIED IALA RISK ASSESSMENT TOOL </w:t>
            </w:r>
            <w:r w:rsidR="00E94197">
              <w:rPr>
                <w:rFonts w:cs="Arial"/>
                <w:b/>
                <w:sz w:val="20"/>
                <w:szCs w:val="20"/>
              </w:rPr>
              <w:t>–</w:t>
            </w:r>
            <w:r w:rsidRPr="00C82508">
              <w:rPr>
                <w:rFonts w:cs="Arial"/>
                <w:b/>
                <w:sz w:val="20"/>
                <w:szCs w:val="20"/>
              </w:rPr>
              <w:t xml:space="preserve"> CRITERIA</w:t>
            </w:r>
          </w:p>
        </w:tc>
        <w:tc>
          <w:tcPr>
            <w:tcW w:w="6737" w:type="dxa"/>
            <w:gridSpan w:val="4"/>
            <w:shd w:val="clear" w:color="auto" w:fill="D9D9D9" w:themeFill="background1" w:themeFillShade="D9"/>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1b.3.1</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Definitions of “hazard”, “risk”, “probability” and “consequence”</w:t>
            </w:r>
          </w:p>
        </w:tc>
        <w:tc>
          <w:tcPr>
            <w:tcW w:w="614" w:type="dxa"/>
            <w:tcMar>
              <w:top w:w="28" w:type="dxa"/>
              <w:bottom w:w="28" w:type="dxa"/>
            </w:tcMar>
          </w:tcPr>
          <w:p w:rsidR="00C82508" w:rsidRPr="00A4164D" w:rsidRDefault="00C82508" w:rsidP="009062C6">
            <w:pPr>
              <w:jc w:val="center"/>
              <w:rPr>
                <w:rFonts w:cs="Arial"/>
                <w:sz w:val="20"/>
                <w:szCs w:val="20"/>
              </w:rPr>
            </w:pPr>
            <w:r>
              <w:rPr>
                <w:rFonts w:cs="Arial"/>
                <w:sz w:val="20"/>
                <w:szCs w:val="20"/>
              </w:rPr>
              <w:t>4</w:t>
            </w:r>
          </w:p>
        </w:tc>
        <w:tc>
          <w:tcPr>
            <w:tcW w:w="2547" w:type="dxa"/>
            <w:vMerge w:val="restart"/>
            <w:tcMar>
              <w:top w:w="28" w:type="dxa"/>
              <w:bottom w:w="28" w:type="dxa"/>
            </w:tcMar>
          </w:tcPr>
          <w:p w:rsidR="00C82508" w:rsidRPr="00A4164D" w:rsidRDefault="009B4EDD" w:rsidP="00F579EE">
            <w:pPr>
              <w:rPr>
                <w:rFonts w:cs="Arial"/>
                <w:sz w:val="20"/>
                <w:szCs w:val="20"/>
              </w:rPr>
            </w:pPr>
            <w:r>
              <w:rPr>
                <w:rFonts w:cs="Arial"/>
                <w:sz w:val="20"/>
                <w:szCs w:val="20"/>
              </w:rPr>
              <w:t xml:space="preserve">SIRA probability and consequence </w:t>
            </w:r>
            <w:r w:rsidR="00E70374">
              <w:rPr>
                <w:rFonts w:cs="Arial"/>
                <w:sz w:val="20"/>
                <w:szCs w:val="20"/>
              </w:rPr>
              <w:t xml:space="preserve">criteria </w:t>
            </w:r>
            <w:r>
              <w:rPr>
                <w:rFonts w:cs="Arial"/>
                <w:sz w:val="20"/>
                <w:szCs w:val="20"/>
              </w:rPr>
              <w:t>selection</w:t>
            </w:r>
            <w:r w:rsidR="00F579EE">
              <w:rPr>
                <w:rFonts w:cs="Arial"/>
                <w:sz w:val="20"/>
                <w:szCs w:val="20"/>
              </w:rPr>
              <w:t xml:space="preserve"> exercise</w:t>
            </w:r>
          </w:p>
        </w:tc>
        <w:tc>
          <w:tcPr>
            <w:tcW w:w="2979" w:type="dxa"/>
            <w:vMerge w:val="restart"/>
            <w:tcMar>
              <w:top w:w="28" w:type="dxa"/>
              <w:bottom w:w="28" w:type="dxa"/>
            </w:tcMar>
          </w:tcPr>
          <w:p w:rsidR="00C82508" w:rsidRPr="00A4164D" w:rsidRDefault="00C82508" w:rsidP="009062C6">
            <w:pPr>
              <w:jc w:val="both"/>
              <w:rPr>
                <w:rFonts w:cs="Arial"/>
                <w:sz w:val="20"/>
                <w:szCs w:val="20"/>
              </w:rPr>
            </w:pPr>
          </w:p>
        </w:tc>
        <w:tc>
          <w:tcPr>
            <w:tcW w:w="597" w:type="dxa"/>
            <w:vMerge w:val="restart"/>
            <w:tcMar>
              <w:top w:w="28" w:type="dxa"/>
              <w:bottom w:w="28" w:type="dxa"/>
            </w:tcMar>
          </w:tcPr>
          <w:p w:rsidR="00C82508" w:rsidRDefault="00C82508" w:rsidP="009062C6">
            <w:pPr>
              <w:jc w:val="both"/>
              <w:rPr>
                <w:rFonts w:cs="Arial"/>
                <w:sz w:val="20"/>
                <w:szCs w:val="20"/>
              </w:rPr>
            </w:pPr>
          </w:p>
          <w:p w:rsidR="00C82508" w:rsidRDefault="00C82508" w:rsidP="00C82508">
            <w:pPr>
              <w:jc w:val="center"/>
              <w:rPr>
                <w:rFonts w:cs="Arial"/>
                <w:sz w:val="20"/>
                <w:szCs w:val="20"/>
              </w:rPr>
            </w:pPr>
          </w:p>
          <w:p w:rsidR="00C82508" w:rsidRPr="00A4164D" w:rsidRDefault="00C82508" w:rsidP="00C82508">
            <w:pPr>
              <w:jc w:val="center"/>
              <w:rPr>
                <w:rFonts w:cs="Arial"/>
                <w:sz w:val="20"/>
                <w:szCs w:val="20"/>
              </w:rPr>
            </w:pPr>
            <w:r>
              <w:rPr>
                <w:rFonts w:cs="Arial"/>
                <w:sz w:val="20"/>
                <w:szCs w:val="20"/>
              </w:rPr>
              <w:t>7</w:t>
            </w: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1b.3.2</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probability criteria</w:t>
            </w:r>
          </w:p>
        </w:tc>
        <w:tc>
          <w:tcPr>
            <w:tcW w:w="614" w:type="dxa"/>
            <w:vMerge w:val="restart"/>
            <w:tcMar>
              <w:top w:w="28" w:type="dxa"/>
              <w:bottom w:w="28" w:type="dxa"/>
            </w:tcMar>
          </w:tcPr>
          <w:p w:rsidR="00C82508" w:rsidRDefault="00C82508" w:rsidP="009062C6">
            <w:pPr>
              <w:jc w:val="center"/>
              <w:rPr>
                <w:rFonts w:cs="Arial"/>
                <w:sz w:val="20"/>
                <w:szCs w:val="20"/>
              </w:rPr>
            </w:pPr>
          </w:p>
          <w:p w:rsidR="00C82508" w:rsidRPr="00A4164D" w:rsidRDefault="00C82508" w:rsidP="009062C6">
            <w:pPr>
              <w:jc w:val="center"/>
              <w:rPr>
                <w:rFonts w:cs="Arial"/>
                <w:sz w:val="20"/>
                <w:szCs w:val="20"/>
              </w:rPr>
            </w:pPr>
            <w:r>
              <w:rPr>
                <w:rFonts w:cs="Arial"/>
                <w:sz w:val="20"/>
                <w:szCs w:val="20"/>
              </w:rPr>
              <w:t>3</w:t>
            </w: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1b.3.3</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1b.3.4</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Selection of probability and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bl>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w:t>
      </w:r>
      <w:r w:rsidR="009D3393">
        <w:rPr>
          <w:rFonts w:asciiTheme="minorHAnsi" w:hAnsiTheme="minorHAnsi"/>
          <w:szCs w:val="22"/>
        </w:rPr>
        <w:t>1C</w:t>
      </w:r>
      <w:r w:rsidRPr="00A4164D">
        <w:rPr>
          <w:rFonts w:asciiTheme="minorHAnsi" w:hAnsiTheme="minorHAnsi"/>
          <w:szCs w:val="22"/>
        </w:rPr>
        <w:t xml:space="preserve"> </w:t>
      </w:r>
      <w:r w:rsidR="009D3393">
        <w:rPr>
          <w:rFonts w:asciiTheme="minorHAnsi" w:hAnsiTheme="minorHAnsi"/>
          <w:szCs w:val="22"/>
        </w:rPr>
        <w:t>–</w:t>
      </w:r>
      <w:r w:rsidRPr="00A4164D">
        <w:rPr>
          <w:rFonts w:asciiTheme="minorHAnsi" w:hAnsiTheme="minorHAnsi"/>
          <w:szCs w:val="22"/>
        </w:rPr>
        <w:t xml:space="preserve"> </w:t>
      </w:r>
      <w:r w:rsidR="000F794C">
        <w:rPr>
          <w:rFonts w:asciiTheme="minorHAnsi" w:hAnsiTheme="minorHAnsi"/>
          <w:szCs w:val="22"/>
        </w:rPr>
        <w:t>FUNDING ATON SERVICES</w:t>
      </w:r>
    </w:p>
    <w:p w:rsidR="001B5743" w:rsidRPr="00A4164D" w:rsidRDefault="001B5743" w:rsidP="001B5743">
      <w:pPr>
        <w:pStyle w:val="Table"/>
        <w:rPr>
          <w:rFonts w:asciiTheme="minorHAnsi" w:hAnsiTheme="minorHAnsi"/>
          <w:szCs w:val="22"/>
        </w:rPr>
      </w:pPr>
      <w:bookmarkStart w:id="94" w:name="_Toc419881261"/>
      <w:r w:rsidRPr="00A4164D">
        <w:rPr>
          <w:rFonts w:asciiTheme="minorHAnsi" w:hAnsiTheme="minorHAnsi"/>
          <w:szCs w:val="22"/>
        </w:rPr>
        <w:t xml:space="preserve">Detailed Teaching Syllabus for Module </w:t>
      </w:r>
      <w:bookmarkEnd w:id="94"/>
      <w:r w:rsidR="00086ABB">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A4164D" w:rsidTr="00DF798C">
        <w:trPr>
          <w:cantSplit/>
          <w:trHeight w:val="1336"/>
        </w:trPr>
        <w:tc>
          <w:tcPr>
            <w:tcW w:w="593"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F798C">
        <w:trPr>
          <w:trHeight w:val="70"/>
        </w:trPr>
        <w:tc>
          <w:tcPr>
            <w:tcW w:w="593"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jc w:val="center"/>
              <w:rPr>
                <w:rFonts w:cs="Arial"/>
                <w:b/>
                <w:sz w:val="20"/>
                <w:szCs w:val="20"/>
              </w:rPr>
            </w:pPr>
            <w:r>
              <w:rPr>
                <w:rFonts w:cs="Arial"/>
                <w:b/>
                <w:sz w:val="20"/>
                <w:szCs w:val="20"/>
              </w:rPr>
              <w:t>FUNDING ATON SERVICES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F798C">
        <w:tc>
          <w:tcPr>
            <w:tcW w:w="593"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rPr>
                <w:rFonts w:cs="Arial"/>
                <w:b/>
                <w:sz w:val="20"/>
                <w:szCs w:val="20"/>
              </w:rPr>
            </w:pPr>
            <w:r>
              <w:rPr>
                <w:rFonts w:cs="Arial"/>
                <w:b/>
                <w:sz w:val="20"/>
                <w:szCs w:val="20"/>
              </w:rPr>
              <w:t>THE TOTAL COST OF OWNERSHIP</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0F794C" w:rsidRPr="00A4164D" w:rsidTr="00DF798C">
        <w:tc>
          <w:tcPr>
            <w:tcW w:w="593" w:type="dxa"/>
            <w:tcMar>
              <w:top w:w="0" w:type="dxa"/>
              <w:bottom w:w="0" w:type="dxa"/>
            </w:tcMar>
          </w:tcPr>
          <w:p w:rsidR="000F794C" w:rsidRPr="00A4164D" w:rsidRDefault="000F794C" w:rsidP="009062C6">
            <w:pPr>
              <w:jc w:val="both"/>
              <w:rPr>
                <w:rFonts w:cs="Arial"/>
                <w:sz w:val="20"/>
                <w:szCs w:val="20"/>
              </w:rPr>
            </w:pPr>
          </w:p>
        </w:tc>
        <w:tc>
          <w:tcPr>
            <w:tcW w:w="617" w:type="dxa"/>
            <w:tcMar>
              <w:top w:w="0" w:type="dxa"/>
              <w:bottom w:w="0" w:type="dxa"/>
            </w:tcMar>
          </w:tcPr>
          <w:p w:rsidR="000F794C" w:rsidRPr="00A4164D" w:rsidRDefault="000F794C" w:rsidP="009062C6">
            <w:pPr>
              <w:jc w:val="both"/>
              <w:rPr>
                <w:rFonts w:cs="Arial"/>
                <w:sz w:val="20"/>
                <w:szCs w:val="20"/>
              </w:rPr>
            </w:pPr>
          </w:p>
        </w:tc>
        <w:tc>
          <w:tcPr>
            <w:tcW w:w="884" w:type="dxa"/>
            <w:tcMar>
              <w:top w:w="0" w:type="dxa"/>
              <w:bottom w:w="0" w:type="dxa"/>
            </w:tcMar>
          </w:tcPr>
          <w:p w:rsidR="000F794C" w:rsidRPr="00A4164D" w:rsidRDefault="000F794C" w:rsidP="009062C6">
            <w:pPr>
              <w:jc w:val="both"/>
              <w:rPr>
                <w:rFonts w:cs="Arial"/>
                <w:sz w:val="20"/>
                <w:szCs w:val="20"/>
              </w:rPr>
            </w:pPr>
            <w:r>
              <w:rPr>
                <w:rFonts w:cs="Arial"/>
                <w:sz w:val="20"/>
                <w:szCs w:val="20"/>
              </w:rPr>
              <w:t>1c</w:t>
            </w:r>
            <w:r w:rsidRPr="00A4164D">
              <w:rPr>
                <w:rFonts w:cs="Arial"/>
                <w:sz w:val="20"/>
                <w:szCs w:val="20"/>
              </w:rPr>
              <w:t>.1.1</w:t>
            </w:r>
          </w:p>
        </w:tc>
        <w:tc>
          <w:tcPr>
            <w:tcW w:w="5445" w:type="dxa"/>
            <w:tcMar>
              <w:top w:w="0" w:type="dxa"/>
              <w:bottom w:w="0" w:type="dxa"/>
            </w:tcMar>
          </w:tcPr>
          <w:p w:rsidR="000F794C" w:rsidRPr="00A4164D" w:rsidRDefault="00576F5B" w:rsidP="009062C6">
            <w:pPr>
              <w:jc w:val="right"/>
              <w:rPr>
                <w:rFonts w:cs="Arial"/>
                <w:sz w:val="20"/>
                <w:szCs w:val="20"/>
              </w:rPr>
            </w:pPr>
            <w:r>
              <w:rPr>
                <w:rFonts w:cs="Arial"/>
                <w:sz w:val="20"/>
                <w:szCs w:val="20"/>
              </w:rPr>
              <w:t>Components of the total cost of an AtoN</w:t>
            </w:r>
          </w:p>
        </w:tc>
        <w:tc>
          <w:tcPr>
            <w:tcW w:w="614" w:type="dxa"/>
            <w:tcMar>
              <w:top w:w="0" w:type="dxa"/>
              <w:bottom w:w="0" w:type="dxa"/>
            </w:tcMar>
          </w:tcPr>
          <w:p w:rsidR="000F794C" w:rsidRPr="00A4164D" w:rsidRDefault="00576F5B" w:rsidP="009062C6">
            <w:pPr>
              <w:jc w:val="center"/>
              <w:rPr>
                <w:rFonts w:cs="Arial"/>
                <w:sz w:val="20"/>
                <w:szCs w:val="20"/>
              </w:rPr>
            </w:pPr>
            <w:r>
              <w:rPr>
                <w:rFonts w:cs="Arial"/>
                <w:sz w:val="20"/>
                <w:szCs w:val="20"/>
              </w:rPr>
              <w:t>4</w:t>
            </w:r>
          </w:p>
        </w:tc>
        <w:tc>
          <w:tcPr>
            <w:tcW w:w="2545" w:type="dxa"/>
            <w:vMerge w:val="restart"/>
            <w:tcMar>
              <w:top w:w="0" w:type="dxa"/>
              <w:bottom w:w="0" w:type="dxa"/>
            </w:tcMar>
          </w:tcPr>
          <w:p w:rsidR="000F794C" w:rsidRPr="00A4164D" w:rsidRDefault="000F794C" w:rsidP="009062C6">
            <w:pPr>
              <w:jc w:val="both"/>
              <w:rPr>
                <w:rFonts w:cs="Arial"/>
                <w:sz w:val="20"/>
                <w:szCs w:val="20"/>
              </w:rPr>
            </w:pPr>
          </w:p>
        </w:tc>
        <w:tc>
          <w:tcPr>
            <w:tcW w:w="2977" w:type="dxa"/>
            <w:vMerge w:val="restart"/>
            <w:tcMar>
              <w:top w:w="0" w:type="dxa"/>
              <w:bottom w:w="0" w:type="dxa"/>
            </w:tcMar>
          </w:tcPr>
          <w:p w:rsidR="000F794C" w:rsidRPr="00A4164D" w:rsidRDefault="000F794C" w:rsidP="009062C6">
            <w:pPr>
              <w:jc w:val="both"/>
              <w:rPr>
                <w:rFonts w:cs="Arial"/>
                <w:sz w:val="20"/>
                <w:szCs w:val="20"/>
              </w:rPr>
            </w:pPr>
          </w:p>
        </w:tc>
        <w:tc>
          <w:tcPr>
            <w:tcW w:w="597" w:type="dxa"/>
            <w:vMerge w:val="restart"/>
            <w:tcMar>
              <w:top w:w="0" w:type="dxa"/>
              <w:bottom w:w="0" w:type="dxa"/>
            </w:tcMar>
          </w:tcPr>
          <w:p w:rsidR="000F794C" w:rsidRDefault="000F794C" w:rsidP="009062C6">
            <w:pPr>
              <w:jc w:val="center"/>
              <w:rPr>
                <w:rFonts w:cs="Arial"/>
                <w:sz w:val="20"/>
                <w:szCs w:val="20"/>
              </w:rPr>
            </w:pPr>
          </w:p>
          <w:p w:rsidR="000F794C" w:rsidRDefault="000F794C" w:rsidP="009062C6">
            <w:pPr>
              <w:jc w:val="center"/>
              <w:rPr>
                <w:rFonts w:cs="Arial"/>
                <w:sz w:val="20"/>
                <w:szCs w:val="20"/>
              </w:rPr>
            </w:pPr>
          </w:p>
          <w:p w:rsidR="000F794C" w:rsidRPr="00A4164D" w:rsidRDefault="000F794C" w:rsidP="009062C6">
            <w:pPr>
              <w:jc w:val="center"/>
              <w:rPr>
                <w:rFonts w:cs="Arial"/>
                <w:sz w:val="20"/>
                <w:szCs w:val="20"/>
              </w:rPr>
            </w:pPr>
            <w:r>
              <w:rPr>
                <w:rFonts w:cs="Arial"/>
                <w:sz w:val="20"/>
                <w:szCs w:val="20"/>
              </w:rPr>
              <w:t>8</w:t>
            </w:r>
          </w:p>
        </w:tc>
      </w:tr>
      <w:tr w:rsidR="00576F5B" w:rsidRPr="00A4164D" w:rsidTr="000F794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.1.2</w:t>
            </w:r>
          </w:p>
        </w:tc>
        <w:tc>
          <w:tcPr>
            <w:tcW w:w="5445" w:type="dxa"/>
            <w:shd w:val="clear" w:color="auto" w:fill="auto"/>
            <w:tcMar>
              <w:top w:w="0" w:type="dxa"/>
              <w:bottom w:w="0" w:type="dxa"/>
            </w:tcMar>
          </w:tcPr>
          <w:p w:rsidR="00576F5B" w:rsidRPr="000F794C" w:rsidRDefault="00576F5B" w:rsidP="00DF798C">
            <w:pPr>
              <w:jc w:val="right"/>
              <w:rPr>
                <w:rFonts w:cs="Arial"/>
                <w:sz w:val="20"/>
                <w:szCs w:val="20"/>
              </w:rPr>
            </w:pPr>
            <w:r>
              <w:rPr>
                <w:rFonts w:cs="Arial"/>
                <w:sz w:val="20"/>
                <w:szCs w:val="20"/>
              </w:rPr>
              <w:t>Design, procurement and commissioning costs</w:t>
            </w:r>
          </w:p>
        </w:tc>
        <w:tc>
          <w:tcPr>
            <w:tcW w:w="614" w:type="dxa"/>
            <w:vMerge w:val="restart"/>
            <w:tcMar>
              <w:top w:w="0" w:type="dxa"/>
              <w:bottom w:w="0" w:type="dxa"/>
            </w:tcMar>
          </w:tcPr>
          <w:p w:rsidR="00576F5B" w:rsidRDefault="00576F5B" w:rsidP="00DF798C">
            <w:pPr>
              <w:jc w:val="center"/>
              <w:rPr>
                <w:rFonts w:cs="Arial"/>
                <w:sz w:val="20"/>
                <w:szCs w:val="20"/>
              </w:rPr>
            </w:pPr>
          </w:p>
          <w:p w:rsidR="00576F5B" w:rsidRDefault="00576F5B" w:rsidP="00DF798C">
            <w:pPr>
              <w:jc w:val="center"/>
              <w:rPr>
                <w:rFonts w:cs="Arial"/>
                <w:sz w:val="20"/>
                <w:szCs w:val="20"/>
              </w:rPr>
            </w:pPr>
          </w:p>
          <w:p w:rsidR="00576F5B" w:rsidRPr="00A4164D" w:rsidRDefault="00576F5B" w:rsidP="00DF798C">
            <w:pPr>
              <w:jc w:val="center"/>
              <w:rPr>
                <w:rFonts w:cs="Arial"/>
                <w:sz w:val="20"/>
                <w:szCs w:val="20"/>
              </w:rPr>
            </w:pPr>
            <w:r>
              <w:rPr>
                <w:rFonts w:cs="Arial"/>
                <w:sz w:val="20"/>
                <w:szCs w:val="20"/>
              </w:rPr>
              <w:t>3</w:t>
            </w:r>
          </w:p>
        </w:tc>
        <w:tc>
          <w:tcPr>
            <w:tcW w:w="2545" w:type="dxa"/>
            <w:vMerge/>
            <w:tcMar>
              <w:top w:w="0" w:type="dxa"/>
              <w:bottom w:w="0" w:type="dxa"/>
            </w:tcMar>
          </w:tcPr>
          <w:p w:rsidR="00576F5B"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Default="00576F5B" w:rsidP="00DF798C">
            <w:pPr>
              <w:jc w:val="center"/>
              <w:rPr>
                <w:rFonts w:cs="Arial"/>
                <w:sz w:val="20"/>
                <w:szCs w:val="20"/>
              </w:rPr>
            </w:pPr>
          </w:p>
        </w:tc>
      </w:tr>
      <w:tr w:rsidR="00576F5B" w:rsidRPr="00A4164D" w:rsidTr="00DF798C">
        <w:trPr>
          <w:trHeight w:val="115"/>
        </w:trPr>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.1.3</w:t>
            </w:r>
          </w:p>
        </w:tc>
        <w:tc>
          <w:tcPr>
            <w:tcW w:w="5445" w:type="dxa"/>
            <w:tcMar>
              <w:top w:w="0" w:type="dxa"/>
              <w:bottom w:w="0" w:type="dxa"/>
            </w:tcMar>
          </w:tcPr>
          <w:p w:rsidR="00576F5B" w:rsidRPr="00A4164D" w:rsidRDefault="0087169C" w:rsidP="00DF798C">
            <w:pPr>
              <w:jc w:val="right"/>
              <w:rPr>
                <w:rFonts w:cs="Arial"/>
                <w:sz w:val="20"/>
                <w:szCs w:val="20"/>
              </w:rPr>
            </w:pPr>
            <w:r>
              <w:rPr>
                <w:rFonts w:cs="Arial"/>
                <w:sz w:val="20"/>
                <w:szCs w:val="20"/>
              </w:rPr>
              <w:t>Government charges</w:t>
            </w:r>
            <w:r w:rsidR="00576F5B">
              <w:rPr>
                <w:rFonts w:cs="Arial"/>
                <w:sz w:val="20"/>
                <w:szCs w:val="20"/>
              </w:rPr>
              <w:t xml:space="preserve"> and warranty issues</w:t>
            </w:r>
          </w:p>
        </w:tc>
        <w:tc>
          <w:tcPr>
            <w:tcW w:w="614" w:type="dxa"/>
            <w:vMerge/>
            <w:tcMar>
              <w:top w:w="0" w:type="dxa"/>
              <w:bottom w:w="0" w:type="dxa"/>
            </w:tcMar>
            <w:vAlign w:val="cente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center"/>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.1.4</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Through-life maintenance and disposal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1c.1.5</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Management and administrative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b/>
                <w:sz w:val="20"/>
                <w:szCs w:val="20"/>
              </w:rPr>
            </w:pPr>
            <w:r>
              <w:rPr>
                <w:rFonts w:cs="Arial"/>
                <w:b/>
                <w:sz w:val="20"/>
                <w:szCs w:val="20"/>
              </w:rPr>
              <w:t>1c</w:t>
            </w:r>
            <w:r w:rsidRPr="00A4164D">
              <w:rPr>
                <w:rFonts w:cs="Arial"/>
                <w:b/>
                <w:sz w:val="20"/>
                <w:szCs w:val="20"/>
              </w:rPr>
              <w:t>.2</w:t>
            </w:r>
          </w:p>
        </w:tc>
        <w:tc>
          <w:tcPr>
            <w:tcW w:w="884" w:type="dxa"/>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c>
          <w:tcPr>
            <w:tcW w:w="5445" w:type="dxa"/>
            <w:tcMar>
              <w:top w:w="0" w:type="dxa"/>
              <w:bottom w:w="0" w:type="dxa"/>
            </w:tcMar>
          </w:tcPr>
          <w:p w:rsidR="00DF798C" w:rsidRPr="00A4164D" w:rsidRDefault="00576F5B" w:rsidP="00DF798C">
            <w:pPr>
              <w:rPr>
                <w:rFonts w:cs="Arial"/>
                <w:b/>
                <w:sz w:val="20"/>
                <w:szCs w:val="20"/>
              </w:rPr>
            </w:pPr>
            <w:r>
              <w:rPr>
                <w:rFonts w:cs="Arial"/>
                <w:b/>
                <w:sz w:val="20"/>
                <w:szCs w:val="20"/>
              </w:rPr>
              <w:t>FUNDING ATON SERVICES</w:t>
            </w:r>
          </w:p>
        </w:tc>
        <w:tc>
          <w:tcPr>
            <w:tcW w:w="6733" w:type="dxa"/>
            <w:gridSpan w:val="4"/>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.2.1</w:t>
            </w:r>
          </w:p>
        </w:tc>
        <w:tc>
          <w:tcPr>
            <w:tcW w:w="5445" w:type="dxa"/>
            <w:tcMar>
              <w:top w:w="0" w:type="dxa"/>
              <w:bottom w:w="0" w:type="dxa"/>
            </w:tcMar>
          </w:tcPr>
          <w:p w:rsidR="00DF798C" w:rsidRPr="00A4164D" w:rsidRDefault="0095749A" w:rsidP="00DF798C">
            <w:pPr>
              <w:jc w:val="right"/>
              <w:rPr>
                <w:rFonts w:cs="Arial"/>
                <w:sz w:val="20"/>
                <w:szCs w:val="20"/>
              </w:rPr>
            </w:pPr>
            <w:r>
              <w:rPr>
                <w:rFonts w:cs="Arial"/>
                <w:sz w:val="20"/>
                <w:szCs w:val="20"/>
              </w:rPr>
              <w:t>Options for funding AtoN services</w:t>
            </w:r>
          </w:p>
        </w:tc>
        <w:tc>
          <w:tcPr>
            <w:tcW w:w="614" w:type="dxa"/>
            <w:tcMar>
              <w:top w:w="0" w:type="dxa"/>
              <w:bottom w:w="0" w:type="dxa"/>
            </w:tcMar>
            <w:vAlign w:val="center"/>
          </w:tcPr>
          <w:p w:rsidR="00DF798C" w:rsidRPr="00A4164D" w:rsidRDefault="004A01A6" w:rsidP="00DF798C">
            <w:pPr>
              <w:jc w:val="center"/>
              <w:rPr>
                <w:rFonts w:cs="Arial"/>
                <w:sz w:val="20"/>
                <w:szCs w:val="20"/>
              </w:rPr>
            </w:pPr>
            <w:r>
              <w:rPr>
                <w:rFonts w:cs="Arial"/>
                <w:sz w:val="20"/>
                <w:szCs w:val="20"/>
              </w:rPr>
              <w:t>4</w:t>
            </w:r>
          </w:p>
        </w:tc>
        <w:tc>
          <w:tcPr>
            <w:tcW w:w="2545" w:type="dxa"/>
            <w:vMerge w:val="restart"/>
            <w:tcMar>
              <w:top w:w="0" w:type="dxa"/>
              <w:bottom w:w="0" w:type="dxa"/>
            </w:tcMar>
          </w:tcPr>
          <w:p w:rsidR="00DF798C" w:rsidRPr="00A4164D" w:rsidRDefault="00DF798C" w:rsidP="00DF798C">
            <w:pPr>
              <w:jc w:val="both"/>
              <w:rPr>
                <w:rFonts w:cs="Arial"/>
                <w:sz w:val="20"/>
                <w:szCs w:val="20"/>
              </w:rPr>
            </w:pPr>
            <w:r w:rsidRPr="00A4164D">
              <w:rPr>
                <w:rFonts w:cs="Arial"/>
                <w:sz w:val="20"/>
                <w:szCs w:val="20"/>
              </w:rPr>
              <w:t xml:space="preserve"> </w:t>
            </w:r>
            <w:r w:rsidR="004A01A6">
              <w:rPr>
                <w:rFonts w:cs="Arial"/>
                <w:sz w:val="20"/>
                <w:szCs w:val="20"/>
              </w:rPr>
              <w:t xml:space="preserve">Total cost and light dues calculation exercise </w:t>
            </w:r>
          </w:p>
          <w:p w:rsidR="00DF798C" w:rsidRPr="00A4164D" w:rsidRDefault="00DF798C" w:rsidP="00DF798C">
            <w:pPr>
              <w:jc w:val="both"/>
              <w:rPr>
                <w:rFonts w:cs="Arial"/>
                <w:sz w:val="20"/>
                <w:szCs w:val="20"/>
              </w:rPr>
            </w:pPr>
          </w:p>
        </w:tc>
        <w:tc>
          <w:tcPr>
            <w:tcW w:w="2977" w:type="dxa"/>
            <w:vMerge w:val="restart"/>
            <w:tcMar>
              <w:top w:w="0" w:type="dxa"/>
              <w:bottom w:w="0" w:type="dxa"/>
            </w:tcMar>
          </w:tcPr>
          <w:p w:rsidR="00DF798C" w:rsidRDefault="00DF798C" w:rsidP="00DF798C">
            <w:pPr>
              <w:jc w:val="both"/>
              <w:rPr>
                <w:rFonts w:cs="Arial"/>
                <w:sz w:val="20"/>
                <w:szCs w:val="20"/>
              </w:rPr>
            </w:pP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95749A" w:rsidP="00DF798C">
            <w:pPr>
              <w:jc w:val="center"/>
              <w:rPr>
                <w:rFonts w:cs="Arial"/>
                <w:sz w:val="20"/>
                <w:szCs w:val="20"/>
              </w:rPr>
            </w:pPr>
            <w:r>
              <w:rPr>
                <w:rFonts w:cs="Arial"/>
                <w:sz w:val="20"/>
                <w:szCs w:val="20"/>
              </w:rPr>
              <w:t>9</w:t>
            </w: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.2.2</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Advantages and disadvantages of the “user-pays” system</w:t>
            </w:r>
          </w:p>
        </w:tc>
        <w:tc>
          <w:tcPr>
            <w:tcW w:w="614" w:type="dxa"/>
            <w:vMerge w:val="restart"/>
            <w:tcMar>
              <w:top w:w="0" w:type="dxa"/>
              <w:bottom w:w="0" w:type="dxa"/>
            </w:tcMar>
          </w:tcPr>
          <w:p w:rsidR="004A01A6" w:rsidRDefault="004A01A6" w:rsidP="00DF798C">
            <w:pPr>
              <w:jc w:val="center"/>
              <w:rPr>
                <w:rFonts w:cs="Arial"/>
                <w:sz w:val="20"/>
                <w:szCs w:val="20"/>
              </w:rPr>
            </w:pPr>
          </w:p>
          <w:p w:rsidR="004A01A6" w:rsidRPr="00A4164D" w:rsidRDefault="004A01A6" w:rsidP="00DF798C">
            <w:pPr>
              <w:jc w:val="center"/>
              <w:rPr>
                <w:rFonts w:cs="Arial"/>
                <w:sz w:val="20"/>
                <w:szCs w:val="20"/>
              </w:rPr>
            </w:pPr>
            <w:r>
              <w:rPr>
                <w:rFonts w:cs="Arial"/>
                <w:sz w:val="20"/>
                <w:szCs w:val="20"/>
              </w:rPr>
              <w:t>3</w:t>
            </w: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.2.3</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Light dues and their administration</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B26D2B">
        <w:trPr>
          <w:trHeight w:val="417"/>
        </w:trPr>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.2.4</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Justification for charging light dues</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B26D2B" w:rsidRDefault="00B26D2B" w:rsidP="00DF798C">
            <w:pPr>
              <w:jc w:val="both"/>
              <w:rPr>
                <w:rFonts w:cs="Arial"/>
                <w:b/>
                <w:sz w:val="20"/>
                <w:szCs w:val="20"/>
              </w:rPr>
            </w:pPr>
            <w:r w:rsidRPr="00B26D2B">
              <w:rPr>
                <w:rFonts w:cs="Arial"/>
                <w:b/>
                <w:sz w:val="20"/>
                <w:szCs w:val="20"/>
              </w:rPr>
              <w:t>1c.3</w:t>
            </w:r>
          </w:p>
        </w:tc>
        <w:tc>
          <w:tcPr>
            <w:tcW w:w="884" w:type="dxa"/>
            <w:shd w:val="clear" w:color="auto" w:fill="D9D9D9" w:themeFill="background1" w:themeFillShade="D9"/>
            <w:tcMar>
              <w:top w:w="0" w:type="dxa"/>
              <w:bottom w:w="0" w:type="dxa"/>
            </w:tcMar>
          </w:tcPr>
          <w:p w:rsidR="00B26D2B" w:rsidRDefault="00B26D2B" w:rsidP="00DF798C">
            <w:pPr>
              <w:jc w:val="both"/>
              <w:rPr>
                <w:rFonts w:cs="Arial"/>
                <w:sz w:val="20"/>
                <w:szCs w:val="20"/>
              </w:rPr>
            </w:pPr>
          </w:p>
        </w:tc>
        <w:tc>
          <w:tcPr>
            <w:tcW w:w="5445" w:type="dxa"/>
            <w:tcMar>
              <w:top w:w="0" w:type="dxa"/>
              <w:bottom w:w="0" w:type="dxa"/>
            </w:tcMar>
          </w:tcPr>
          <w:p w:rsidR="00B26D2B" w:rsidRPr="00B26D2B" w:rsidRDefault="00B26D2B" w:rsidP="00B26D2B">
            <w:pPr>
              <w:rPr>
                <w:rFonts w:cs="Arial"/>
                <w:b/>
                <w:sz w:val="20"/>
                <w:szCs w:val="20"/>
              </w:rPr>
            </w:pPr>
            <w:r w:rsidRPr="00B26D2B">
              <w:rPr>
                <w:rFonts w:cs="Arial"/>
                <w:b/>
                <w:sz w:val="20"/>
                <w:szCs w:val="20"/>
              </w:rPr>
              <w:t>INSURANCE OF ATON ASSETS AND SERVICES</w:t>
            </w:r>
          </w:p>
        </w:tc>
        <w:tc>
          <w:tcPr>
            <w:tcW w:w="6733" w:type="dxa"/>
            <w:gridSpan w:val="4"/>
            <w:shd w:val="clear" w:color="auto" w:fill="D9D9D9" w:themeFill="background1" w:themeFillShade="D9"/>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1c.3.1</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Insurance of vessels and the role of P&amp;I Clubs</w:t>
            </w:r>
          </w:p>
        </w:tc>
        <w:tc>
          <w:tcPr>
            <w:tcW w:w="614" w:type="dxa"/>
            <w:tcMar>
              <w:top w:w="0" w:type="dxa"/>
              <w:bottom w:w="0" w:type="dxa"/>
            </w:tcMar>
          </w:tcPr>
          <w:p w:rsidR="00B26D2B" w:rsidRPr="00A4164D" w:rsidRDefault="00B26D2B" w:rsidP="00DF798C">
            <w:pPr>
              <w:jc w:val="center"/>
              <w:rPr>
                <w:rFonts w:cs="Arial"/>
                <w:sz w:val="20"/>
                <w:szCs w:val="20"/>
              </w:rPr>
            </w:pPr>
            <w:r>
              <w:rPr>
                <w:rFonts w:cs="Arial"/>
                <w:sz w:val="20"/>
                <w:szCs w:val="20"/>
              </w:rPr>
              <w:t>2</w:t>
            </w:r>
          </w:p>
        </w:tc>
        <w:tc>
          <w:tcPr>
            <w:tcW w:w="2545" w:type="dxa"/>
            <w:vMerge w:val="restart"/>
            <w:tcMar>
              <w:top w:w="0" w:type="dxa"/>
              <w:bottom w:w="0" w:type="dxa"/>
            </w:tcMar>
          </w:tcPr>
          <w:p w:rsidR="00B26D2B" w:rsidRPr="00A4164D" w:rsidRDefault="00B26D2B" w:rsidP="00DF798C">
            <w:pPr>
              <w:jc w:val="both"/>
              <w:rPr>
                <w:rFonts w:cs="Arial"/>
                <w:sz w:val="20"/>
                <w:szCs w:val="20"/>
              </w:rPr>
            </w:pPr>
          </w:p>
        </w:tc>
        <w:tc>
          <w:tcPr>
            <w:tcW w:w="2977" w:type="dxa"/>
            <w:vMerge w:val="restart"/>
            <w:tcMar>
              <w:top w:w="0" w:type="dxa"/>
              <w:bottom w:w="0" w:type="dxa"/>
            </w:tcMar>
          </w:tcPr>
          <w:p w:rsidR="00B26D2B" w:rsidRPr="00A4164D" w:rsidRDefault="00B26D2B" w:rsidP="00DF798C">
            <w:pPr>
              <w:jc w:val="both"/>
              <w:rPr>
                <w:rFonts w:cs="Arial"/>
                <w:sz w:val="20"/>
                <w:szCs w:val="20"/>
              </w:rPr>
            </w:pPr>
          </w:p>
        </w:tc>
        <w:tc>
          <w:tcPr>
            <w:tcW w:w="597" w:type="dxa"/>
            <w:vMerge w:val="restart"/>
            <w:tcMar>
              <w:top w:w="0" w:type="dxa"/>
              <w:bottom w:w="0" w:type="dxa"/>
            </w:tcMar>
          </w:tcPr>
          <w:p w:rsidR="00B26D2B" w:rsidRDefault="00B26D2B" w:rsidP="00DF798C">
            <w:pPr>
              <w:jc w:val="both"/>
              <w:rPr>
                <w:rFonts w:cs="Arial"/>
                <w:sz w:val="20"/>
                <w:szCs w:val="20"/>
              </w:rPr>
            </w:pPr>
          </w:p>
          <w:p w:rsidR="00B26D2B" w:rsidRDefault="00B26D2B" w:rsidP="00DF798C">
            <w:pPr>
              <w:jc w:val="both"/>
              <w:rPr>
                <w:rFonts w:cs="Arial"/>
                <w:sz w:val="20"/>
                <w:szCs w:val="20"/>
              </w:rPr>
            </w:pPr>
          </w:p>
          <w:p w:rsidR="00B26D2B" w:rsidRPr="00A4164D" w:rsidRDefault="00B26D2B" w:rsidP="00DF798C">
            <w:pPr>
              <w:jc w:val="both"/>
              <w:rPr>
                <w:rFonts w:cs="Arial"/>
                <w:sz w:val="20"/>
                <w:szCs w:val="20"/>
              </w:rPr>
            </w:pPr>
            <w:r>
              <w:rPr>
                <w:rFonts w:cs="Arial"/>
                <w:sz w:val="20"/>
                <w:szCs w:val="20"/>
              </w:rPr>
              <w:t>10</w:t>
            </w: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1c.3.2</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AtoN asset insurance</w:t>
            </w:r>
          </w:p>
        </w:tc>
        <w:tc>
          <w:tcPr>
            <w:tcW w:w="614" w:type="dxa"/>
            <w:vMerge w:val="restart"/>
            <w:tcMar>
              <w:top w:w="0" w:type="dxa"/>
              <w:bottom w:w="0" w:type="dxa"/>
            </w:tcMar>
          </w:tcPr>
          <w:p w:rsidR="00B26D2B" w:rsidRDefault="00B26D2B" w:rsidP="00DF798C">
            <w:pPr>
              <w:jc w:val="center"/>
              <w:rPr>
                <w:rFonts w:cs="Arial"/>
                <w:sz w:val="20"/>
                <w:szCs w:val="20"/>
              </w:rPr>
            </w:pPr>
          </w:p>
          <w:p w:rsidR="00B26D2B" w:rsidRPr="00A4164D" w:rsidRDefault="00B26D2B" w:rsidP="00DF798C">
            <w:pPr>
              <w:jc w:val="center"/>
              <w:rPr>
                <w:rFonts w:cs="Arial"/>
                <w:sz w:val="20"/>
                <w:szCs w:val="20"/>
              </w:rPr>
            </w:pPr>
            <w:r>
              <w:rPr>
                <w:rFonts w:cs="Arial"/>
                <w:sz w:val="20"/>
                <w:szCs w:val="20"/>
              </w:rPr>
              <w:t>3</w:t>
            </w: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1c.3.3</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Third-party liability insurance</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1c.3.4</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Manpower insurance issues</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bl>
    <w:p w:rsidR="00201794" w:rsidRDefault="00201794">
      <w:r>
        <w:br w:type="page"/>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201794" w:rsidRPr="00A4164D" w:rsidTr="00201794">
        <w:trPr>
          <w:trHeight w:val="417"/>
        </w:trPr>
        <w:tc>
          <w:tcPr>
            <w:tcW w:w="593" w:type="dxa"/>
            <w:tcMar>
              <w:top w:w="0" w:type="dxa"/>
              <w:bottom w:w="0" w:type="dxa"/>
            </w:tcMar>
          </w:tcPr>
          <w:p w:rsidR="00201794" w:rsidRPr="00A4164D" w:rsidRDefault="00201794" w:rsidP="00DF798C">
            <w:pPr>
              <w:jc w:val="both"/>
              <w:rPr>
                <w:rFonts w:cs="Arial"/>
                <w:sz w:val="20"/>
                <w:szCs w:val="20"/>
              </w:rPr>
            </w:pPr>
          </w:p>
        </w:tc>
        <w:tc>
          <w:tcPr>
            <w:tcW w:w="617" w:type="dxa"/>
            <w:tcMar>
              <w:top w:w="0" w:type="dxa"/>
              <w:bottom w:w="0" w:type="dxa"/>
            </w:tcMar>
          </w:tcPr>
          <w:p w:rsidR="00201794" w:rsidRPr="00201794" w:rsidRDefault="00201794" w:rsidP="00DF798C">
            <w:pPr>
              <w:jc w:val="both"/>
              <w:rPr>
                <w:rFonts w:cs="Arial"/>
                <w:b/>
                <w:sz w:val="20"/>
                <w:szCs w:val="20"/>
              </w:rPr>
            </w:pPr>
            <w:r w:rsidRPr="00201794">
              <w:rPr>
                <w:rFonts w:cs="Arial"/>
                <w:b/>
                <w:sz w:val="20"/>
                <w:szCs w:val="20"/>
              </w:rPr>
              <w:t>1c.4</w:t>
            </w:r>
          </w:p>
        </w:tc>
        <w:tc>
          <w:tcPr>
            <w:tcW w:w="884" w:type="dxa"/>
            <w:shd w:val="clear" w:color="auto" w:fill="D9D9D9" w:themeFill="background1" w:themeFillShade="D9"/>
            <w:tcMar>
              <w:top w:w="0" w:type="dxa"/>
              <w:bottom w:w="0" w:type="dxa"/>
            </w:tcMar>
          </w:tcPr>
          <w:p w:rsidR="00201794" w:rsidRDefault="00201794" w:rsidP="00DF798C">
            <w:pPr>
              <w:jc w:val="both"/>
              <w:rPr>
                <w:rFonts w:cs="Arial"/>
                <w:sz w:val="20"/>
                <w:szCs w:val="20"/>
              </w:rPr>
            </w:pPr>
          </w:p>
        </w:tc>
        <w:tc>
          <w:tcPr>
            <w:tcW w:w="5445" w:type="dxa"/>
            <w:tcMar>
              <w:top w:w="0" w:type="dxa"/>
              <w:bottom w:w="0" w:type="dxa"/>
            </w:tcMar>
          </w:tcPr>
          <w:p w:rsidR="00201794" w:rsidRPr="007B0E8A" w:rsidRDefault="007B0E8A" w:rsidP="00201794">
            <w:pPr>
              <w:rPr>
                <w:rFonts w:cs="Arial"/>
                <w:b/>
                <w:sz w:val="20"/>
                <w:szCs w:val="20"/>
              </w:rPr>
            </w:pPr>
            <w:r w:rsidRPr="007B0E8A">
              <w:rPr>
                <w:rFonts w:cs="Arial"/>
                <w:b/>
                <w:sz w:val="20"/>
                <w:szCs w:val="20"/>
              </w:rPr>
              <w:t>CONTRACTING OUT</w:t>
            </w:r>
            <w:r w:rsidR="0060665D">
              <w:rPr>
                <w:rFonts w:cs="Arial"/>
                <w:b/>
                <w:sz w:val="20"/>
                <w:szCs w:val="20"/>
              </w:rPr>
              <w:t xml:space="preserve"> – CASE STUDY</w:t>
            </w:r>
          </w:p>
        </w:tc>
        <w:tc>
          <w:tcPr>
            <w:tcW w:w="6733" w:type="dxa"/>
            <w:gridSpan w:val="4"/>
            <w:shd w:val="clear" w:color="auto" w:fill="D9D9D9" w:themeFill="background1" w:themeFillShade="D9"/>
            <w:tcMar>
              <w:top w:w="0" w:type="dxa"/>
              <w:bottom w:w="0" w:type="dxa"/>
            </w:tcMar>
          </w:tcPr>
          <w:p w:rsidR="00201794" w:rsidRPr="0060665D" w:rsidRDefault="0060665D" w:rsidP="00DF798C">
            <w:pPr>
              <w:jc w:val="both"/>
              <w:rPr>
                <w:rFonts w:cs="Arial"/>
                <w:sz w:val="20"/>
                <w:szCs w:val="20"/>
              </w:rPr>
            </w:pPr>
            <w:r>
              <w:rPr>
                <w:rFonts w:cs="Arial"/>
                <w:b/>
                <w:sz w:val="20"/>
                <w:szCs w:val="20"/>
              </w:rPr>
              <w:t xml:space="preserve">Note: </w:t>
            </w:r>
            <w:r>
              <w:rPr>
                <w:rFonts w:cs="Arial"/>
                <w:sz w:val="20"/>
                <w:szCs w:val="20"/>
              </w:rPr>
              <w:t>Each ATO should select an appropriate case study for Lecture 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1c.4.1</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Advantages and disadvantages of “Contracting Out”</w:t>
            </w:r>
          </w:p>
        </w:tc>
        <w:tc>
          <w:tcPr>
            <w:tcW w:w="614" w:type="dxa"/>
            <w:vMerge w:val="restart"/>
            <w:tcMar>
              <w:top w:w="0" w:type="dxa"/>
              <w:bottom w:w="0" w:type="dxa"/>
            </w:tcMar>
          </w:tcPr>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Pr="00A4164D" w:rsidRDefault="0060665D" w:rsidP="00DF798C">
            <w:pPr>
              <w:jc w:val="center"/>
              <w:rPr>
                <w:rFonts w:cs="Arial"/>
                <w:sz w:val="20"/>
                <w:szCs w:val="20"/>
              </w:rPr>
            </w:pPr>
            <w:r>
              <w:rPr>
                <w:rFonts w:cs="Arial"/>
                <w:sz w:val="20"/>
                <w:szCs w:val="20"/>
              </w:rPr>
              <w:t>3</w:t>
            </w:r>
          </w:p>
        </w:tc>
        <w:tc>
          <w:tcPr>
            <w:tcW w:w="2545" w:type="dxa"/>
            <w:vMerge w:val="restart"/>
            <w:tcMar>
              <w:top w:w="0" w:type="dxa"/>
              <w:bottom w:w="0" w:type="dxa"/>
            </w:tcMar>
          </w:tcPr>
          <w:p w:rsidR="0060665D" w:rsidRPr="00A4164D" w:rsidRDefault="003247B6" w:rsidP="003247B6">
            <w:pPr>
              <w:rPr>
                <w:rFonts w:cs="Arial"/>
                <w:sz w:val="20"/>
                <w:szCs w:val="20"/>
              </w:rPr>
            </w:pPr>
            <w:r>
              <w:rPr>
                <w:rFonts w:cs="Arial"/>
                <w:sz w:val="20"/>
                <w:szCs w:val="20"/>
              </w:rPr>
              <w:t>Cost-benefit analysis exercise</w:t>
            </w:r>
          </w:p>
        </w:tc>
        <w:tc>
          <w:tcPr>
            <w:tcW w:w="2977" w:type="dxa"/>
            <w:vMerge w:val="restart"/>
            <w:tcMar>
              <w:top w:w="0" w:type="dxa"/>
              <w:bottom w:w="0" w:type="dxa"/>
            </w:tcMar>
          </w:tcPr>
          <w:p w:rsidR="0060665D" w:rsidRPr="00A4164D" w:rsidRDefault="0060665D" w:rsidP="00DF798C">
            <w:pPr>
              <w:jc w:val="both"/>
              <w:rPr>
                <w:rFonts w:cs="Arial"/>
                <w:sz w:val="20"/>
                <w:szCs w:val="20"/>
              </w:rPr>
            </w:pPr>
          </w:p>
        </w:tc>
        <w:tc>
          <w:tcPr>
            <w:tcW w:w="597" w:type="dxa"/>
            <w:vMerge w:val="restart"/>
            <w:tcMar>
              <w:top w:w="0" w:type="dxa"/>
              <w:bottom w:w="0" w:type="dxa"/>
            </w:tcMar>
          </w:tcPr>
          <w:p w:rsidR="0060665D" w:rsidRDefault="0060665D" w:rsidP="00DF798C">
            <w:pPr>
              <w:jc w:val="both"/>
              <w:rPr>
                <w:rFonts w:cs="Arial"/>
                <w:sz w:val="20"/>
                <w:szCs w:val="20"/>
              </w:rPr>
            </w:pPr>
          </w:p>
          <w:p w:rsidR="0060665D" w:rsidRDefault="0060665D" w:rsidP="00DF798C">
            <w:pPr>
              <w:jc w:val="both"/>
              <w:rPr>
                <w:rFonts w:cs="Arial"/>
                <w:sz w:val="20"/>
                <w:szCs w:val="20"/>
              </w:rPr>
            </w:pPr>
          </w:p>
          <w:p w:rsidR="0060665D" w:rsidRPr="00A4164D" w:rsidRDefault="0060665D" w:rsidP="00DF798C">
            <w:pPr>
              <w:jc w:val="both"/>
              <w:rPr>
                <w:rFonts w:cs="Arial"/>
                <w:sz w:val="20"/>
                <w:szCs w:val="20"/>
              </w:rPr>
            </w:pPr>
            <w:r>
              <w:rPr>
                <w:rFonts w:cs="Arial"/>
                <w:sz w:val="20"/>
                <w:szCs w:val="20"/>
              </w:rPr>
              <w:t>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1c.4.2</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Legal contract, liability and ownership issues</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1c.4.3</w:t>
            </w:r>
          </w:p>
        </w:tc>
        <w:tc>
          <w:tcPr>
            <w:tcW w:w="5445" w:type="dxa"/>
            <w:tcMar>
              <w:top w:w="0" w:type="dxa"/>
              <w:bottom w:w="0" w:type="dxa"/>
            </w:tcMar>
          </w:tcPr>
          <w:p w:rsidR="0060665D" w:rsidRDefault="0060665D" w:rsidP="0060665D">
            <w:pPr>
              <w:jc w:val="right"/>
              <w:rPr>
                <w:rFonts w:cs="Arial"/>
                <w:sz w:val="20"/>
                <w:szCs w:val="20"/>
              </w:rPr>
            </w:pPr>
            <w:r>
              <w:rPr>
                <w:rFonts w:cs="Arial"/>
                <w:sz w:val="20"/>
                <w:szCs w:val="20"/>
              </w:rPr>
              <w:t>Quality control and inspection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1c.4.4</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Variation of light dues to fund contracted-out service</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1c.4.5</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Contract termination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bl>
    <w:p w:rsidR="00D87E34" w:rsidRDefault="00D87E34"/>
    <w:p w:rsidR="00D87E34" w:rsidRPr="00A4164D" w:rsidRDefault="00D87E34" w:rsidP="00D87E34">
      <w:pPr>
        <w:pStyle w:val="ModuleHeading1"/>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r w:rsidRPr="00A4164D">
        <w:rPr>
          <w:rFonts w:asciiTheme="minorHAnsi" w:hAnsiTheme="minorHAnsi"/>
          <w:szCs w:val="22"/>
        </w:rPr>
        <w:t xml:space="preserve"> </w:t>
      </w:r>
      <w:r>
        <w:rPr>
          <w:rFonts w:asciiTheme="minorHAnsi" w:hAnsiTheme="minorHAnsi"/>
          <w:szCs w:val="22"/>
        </w:rPr>
        <w:t>–</w:t>
      </w:r>
      <w:r w:rsidRPr="00A4164D">
        <w:rPr>
          <w:rFonts w:asciiTheme="minorHAnsi" w:hAnsiTheme="minorHAnsi"/>
          <w:szCs w:val="22"/>
        </w:rPr>
        <w:t xml:space="preserve"> </w:t>
      </w:r>
      <w:r w:rsidR="003247B6">
        <w:rPr>
          <w:rFonts w:asciiTheme="minorHAnsi" w:hAnsiTheme="minorHAnsi"/>
          <w:szCs w:val="22"/>
        </w:rPr>
        <w:t>HUMAN RESOURCE</w:t>
      </w:r>
      <w:r w:rsidR="00937B83">
        <w:rPr>
          <w:rFonts w:asciiTheme="minorHAnsi" w:hAnsiTheme="minorHAnsi"/>
          <w:szCs w:val="22"/>
        </w:rPr>
        <w:t>S</w:t>
      </w:r>
      <w:r w:rsidR="003247B6">
        <w:rPr>
          <w:rFonts w:asciiTheme="minorHAnsi" w:hAnsiTheme="minorHAnsi"/>
          <w:szCs w:val="22"/>
        </w:rPr>
        <w:t>; COMPETENCIES AND NATIONAL PLANNING</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D87E34" w:rsidRPr="00A4164D" w:rsidTr="00D4440E">
        <w:trPr>
          <w:cantSplit/>
          <w:trHeight w:val="1336"/>
        </w:trPr>
        <w:tc>
          <w:tcPr>
            <w:tcW w:w="593"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D4440E">
        <w:trPr>
          <w:trHeight w:val="70"/>
        </w:trPr>
        <w:tc>
          <w:tcPr>
            <w:tcW w:w="593"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3247B6" w:rsidRDefault="003247B6" w:rsidP="0087163B">
            <w:pPr>
              <w:jc w:val="center"/>
              <w:rPr>
                <w:rFonts w:cs="Arial"/>
                <w:b/>
                <w:sz w:val="20"/>
                <w:szCs w:val="20"/>
              </w:rPr>
            </w:pPr>
            <w:r w:rsidRPr="003247B6">
              <w:rPr>
                <w:b/>
              </w:rPr>
              <w:t>HUMAN RESOURCE</w:t>
            </w:r>
            <w:r w:rsidR="00937B83">
              <w:rPr>
                <w:b/>
              </w:rPr>
              <w:t>S</w:t>
            </w:r>
            <w:r w:rsidRPr="003247B6">
              <w:rPr>
                <w:b/>
              </w:rPr>
              <w:t>; COMPETENCIES AND PLANNING</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D4440E">
        <w:tc>
          <w:tcPr>
            <w:tcW w:w="593"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3247B6" w:rsidP="0087163B">
            <w:pPr>
              <w:rPr>
                <w:rFonts w:cs="Arial"/>
                <w:b/>
                <w:sz w:val="20"/>
                <w:szCs w:val="20"/>
              </w:rPr>
            </w:pPr>
            <w:r>
              <w:rPr>
                <w:rFonts w:cs="Arial"/>
                <w:b/>
                <w:sz w:val="20"/>
                <w:szCs w:val="20"/>
              </w:rPr>
              <w:t>COMPETENCY AND CERTIFI</w:t>
            </w:r>
            <w:r w:rsidR="0059707D">
              <w:rPr>
                <w:rFonts w:cs="Arial"/>
                <w:b/>
                <w:sz w:val="20"/>
                <w:szCs w:val="20"/>
              </w:rPr>
              <w:t>C</w:t>
            </w:r>
            <w:r>
              <w:rPr>
                <w:rFonts w:cs="Arial"/>
                <w:b/>
                <w:sz w:val="20"/>
                <w:szCs w:val="20"/>
              </w:rPr>
              <w:t>ATION</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D4440E">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The definition of “competency”</w:t>
            </w:r>
          </w:p>
        </w:tc>
        <w:tc>
          <w:tcPr>
            <w:tcW w:w="614" w:type="dxa"/>
            <w:tcMar>
              <w:top w:w="0" w:type="dxa"/>
              <w:bottom w:w="0" w:type="dxa"/>
            </w:tcMar>
            <w:vAlign w:val="center"/>
          </w:tcPr>
          <w:p w:rsidR="00F96C1A" w:rsidRPr="003247B6" w:rsidRDefault="0059707D" w:rsidP="0087163B">
            <w:pPr>
              <w:jc w:val="center"/>
              <w:rPr>
                <w:rFonts w:cs="Arial"/>
                <w:szCs w:val="20"/>
              </w:rPr>
            </w:pPr>
            <w:r>
              <w:rPr>
                <w:rFonts w:cs="Arial"/>
                <w:szCs w:val="20"/>
              </w:rPr>
              <w:t>4</w:t>
            </w: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Pr="00A4164D" w:rsidRDefault="000B0751" w:rsidP="0087163B">
            <w:pPr>
              <w:rPr>
                <w:rFonts w:cs="Arial"/>
                <w:sz w:val="20"/>
                <w:szCs w:val="20"/>
              </w:rPr>
            </w:pPr>
            <w:r>
              <w:rPr>
                <w:rFonts w:cs="Arial"/>
                <w:sz w:val="20"/>
                <w:szCs w:val="20"/>
              </w:rPr>
              <w:t>IALA Standard 1050</w:t>
            </w:r>
          </w:p>
        </w:tc>
        <w:tc>
          <w:tcPr>
            <w:tcW w:w="597" w:type="dxa"/>
            <w:vMerge w:val="restart"/>
            <w:tcMar>
              <w:top w:w="0" w:type="dxa"/>
              <w:bottom w:w="0" w:type="dxa"/>
            </w:tcMar>
            <w:vAlign w:val="center"/>
          </w:tcPr>
          <w:p w:rsidR="00F96C1A" w:rsidRPr="00A4164D" w:rsidRDefault="003247B6" w:rsidP="0087163B">
            <w:pPr>
              <w:jc w:val="center"/>
              <w:rPr>
                <w:rFonts w:cs="Arial"/>
                <w:sz w:val="20"/>
                <w:szCs w:val="20"/>
              </w:rPr>
            </w:pPr>
            <w:r>
              <w:rPr>
                <w:rFonts w:cs="Arial"/>
                <w:sz w:val="20"/>
                <w:szCs w:val="20"/>
              </w:rPr>
              <w:t>12</w:t>
            </w:r>
          </w:p>
          <w:p w:rsidR="00F96C1A" w:rsidRPr="00A4164D" w:rsidRDefault="00F96C1A" w:rsidP="0087163B">
            <w:pPr>
              <w:jc w:val="center"/>
              <w:rPr>
                <w:rFonts w:cs="Arial"/>
                <w:sz w:val="20"/>
                <w:szCs w:val="20"/>
              </w:rPr>
            </w:pPr>
          </w:p>
        </w:tc>
      </w:tr>
      <w:tr w:rsidR="00F96C1A" w:rsidRPr="00A4164D" w:rsidTr="00D4440E">
        <w:trPr>
          <w:trHeight w:val="115"/>
        </w:trPr>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 xml:space="preserve">IALA Standard </w:t>
            </w:r>
            <w:r w:rsidR="00937B83">
              <w:rPr>
                <w:rFonts w:cs="Arial"/>
                <w:sz w:val="20"/>
                <w:szCs w:val="20"/>
              </w:rPr>
              <w:t>of Training and Certification</w:t>
            </w:r>
          </w:p>
        </w:tc>
        <w:tc>
          <w:tcPr>
            <w:tcW w:w="614" w:type="dxa"/>
            <w:tcMar>
              <w:top w:w="0" w:type="dxa"/>
              <w:bottom w:w="0" w:type="dxa"/>
            </w:tcMar>
            <w:vAlign w:val="center"/>
          </w:tcPr>
          <w:p w:rsidR="00F96C1A" w:rsidRPr="00A4164D" w:rsidRDefault="00F96C1A" w:rsidP="0087163B">
            <w:pPr>
              <w:jc w:val="center"/>
              <w:rPr>
                <w:rFonts w:cs="Arial"/>
                <w:sz w:val="20"/>
                <w:szCs w:val="20"/>
              </w:rPr>
            </w:pP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D4440E">
        <w:tc>
          <w:tcPr>
            <w:tcW w:w="593"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937B83" w:rsidP="0087163B">
            <w:pPr>
              <w:jc w:val="right"/>
              <w:rPr>
                <w:rFonts w:cs="Arial"/>
                <w:sz w:val="20"/>
                <w:szCs w:val="20"/>
              </w:rPr>
            </w:pPr>
            <w:r>
              <w:rPr>
                <w:rFonts w:cs="Arial"/>
                <w:sz w:val="20"/>
                <w:szCs w:val="20"/>
              </w:rPr>
              <w:t>Certification of VTS personnel</w:t>
            </w:r>
          </w:p>
        </w:tc>
        <w:tc>
          <w:tcPr>
            <w:tcW w:w="614" w:type="dxa"/>
            <w:tcMar>
              <w:top w:w="0" w:type="dxa"/>
              <w:bottom w:w="0" w:type="dxa"/>
            </w:tcMar>
            <w:vAlign w:val="center"/>
          </w:tcPr>
          <w:p w:rsidR="0087163B" w:rsidRPr="00A4164D" w:rsidRDefault="0087163B" w:rsidP="0087163B">
            <w:pPr>
              <w:jc w:val="center"/>
              <w:rPr>
                <w:rFonts w:cs="Arial"/>
                <w:sz w:val="20"/>
                <w:szCs w:val="20"/>
              </w:rPr>
            </w:pPr>
          </w:p>
        </w:tc>
        <w:tc>
          <w:tcPr>
            <w:tcW w:w="2545" w:type="dxa"/>
            <w:tcMar>
              <w:top w:w="0" w:type="dxa"/>
              <w:bottom w:w="0" w:type="dxa"/>
            </w:tcMar>
            <w:vAlign w:val="center"/>
          </w:tcPr>
          <w:p w:rsidR="0087163B" w:rsidRPr="00A4164D" w:rsidRDefault="0087163B" w:rsidP="0087163B">
            <w:pPr>
              <w:jc w:val="both"/>
              <w:rPr>
                <w:rFonts w:cs="Arial"/>
                <w:sz w:val="20"/>
                <w:szCs w:val="20"/>
              </w:rPr>
            </w:pP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1d.1.4</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Certification and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1d.1.5</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Career Development of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937B83" w:rsidRDefault="00D4440E" w:rsidP="00D4440E">
            <w:pPr>
              <w:jc w:val="both"/>
              <w:rPr>
                <w:rFonts w:cs="Arial"/>
                <w:b/>
                <w:sz w:val="20"/>
                <w:szCs w:val="20"/>
              </w:rPr>
            </w:pPr>
            <w:r w:rsidRPr="00937B83">
              <w:rPr>
                <w:rFonts w:cs="Arial"/>
                <w:b/>
                <w:sz w:val="20"/>
                <w:szCs w:val="20"/>
              </w:rPr>
              <w:t>1d.2</w:t>
            </w:r>
          </w:p>
        </w:tc>
        <w:tc>
          <w:tcPr>
            <w:tcW w:w="884" w:type="dxa"/>
            <w:shd w:val="clear" w:color="auto" w:fill="D9D9D9" w:themeFill="background1" w:themeFillShade="D9"/>
            <w:tcMar>
              <w:top w:w="0" w:type="dxa"/>
              <w:bottom w:w="0" w:type="dxa"/>
            </w:tcMar>
          </w:tcPr>
          <w:p w:rsidR="00D4440E" w:rsidRPr="00A4164D" w:rsidRDefault="00D4440E" w:rsidP="00D4440E">
            <w:pPr>
              <w:jc w:val="both"/>
              <w:rPr>
                <w:rFonts w:cs="Arial"/>
                <w:sz w:val="20"/>
                <w:szCs w:val="20"/>
              </w:rPr>
            </w:pPr>
          </w:p>
        </w:tc>
        <w:tc>
          <w:tcPr>
            <w:tcW w:w="5445" w:type="dxa"/>
            <w:tcMar>
              <w:top w:w="0" w:type="dxa"/>
              <w:bottom w:w="0" w:type="dxa"/>
            </w:tcMar>
          </w:tcPr>
          <w:p w:rsidR="00D4440E" w:rsidRPr="00F96C1A" w:rsidRDefault="00937B83" w:rsidP="00D4440E">
            <w:pPr>
              <w:rPr>
                <w:rFonts w:cs="Arial"/>
                <w:b/>
                <w:sz w:val="20"/>
                <w:szCs w:val="20"/>
              </w:rPr>
            </w:pPr>
            <w:r>
              <w:rPr>
                <w:rFonts w:cs="Arial"/>
                <w:b/>
                <w:sz w:val="20"/>
                <w:szCs w:val="20"/>
              </w:rPr>
              <w:t>HUMAN RESOUR</w:t>
            </w:r>
            <w:ins w:id="95" w:author="Adam Hay" w:date="2018-10-17T22:25:00Z">
              <w:r w:rsidR="00CB5F0B">
                <w:rPr>
                  <w:rFonts w:cs="Arial"/>
                  <w:b/>
                  <w:sz w:val="20"/>
                  <w:szCs w:val="20"/>
                </w:rPr>
                <w:t>C</w:t>
              </w:r>
            </w:ins>
            <w:del w:id="96" w:author="Adam Hay" w:date="2018-10-17T22:25:00Z">
              <w:r w:rsidDel="00CB5F0B">
                <w:rPr>
                  <w:rFonts w:cs="Arial"/>
                  <w:b/>
                  <w:sz w:val="20"/>
                  <w:szCs w:val="20"/>
                </w:rPr>
                <w:delText>S</w:delText>
              </w:r>
            </w:del>
            <w:r>
              <w:rPr>
                <w:rFonts w:cs="Arial"/>
                <w:b/>
                <w:sz w:val="20"/>
                <w:szCs w:val="20"/>
              </w:rPr>
              <w:t>E COMPETENCY IN A COASTAL STATE</w:t>
            </w:r>
          </w:p>
        </w:tc>
        <w:tc>
          <w:tcPr>
            <w:tcW w:w="6733" w:type="dxa"/>
            <w:gridSpan w:val="4"/>
            <w:shd w:val="clear" w:color="auto" w:fill="D9D9D9" w:themeFill="background1" w:themeFillShade="D9"/>
            <w:tcMar>
              <w:top w:w="0" w:type="dxa"/>
              <w:bottom w:w="0" w:type="dxa"/>
            </w:tcMar>
            <w:vAlign w:val="cente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1d.2.1</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Human resource planning in a theoretical coastal State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val="restart"/>
            <w:tcMar>
              <w:top w:w="0" w:type="dxa"/>
              <w:bottom w:w="0" w:type="dxa"/>
            </w:tcMar>
          </w:tcPr>
          <w:p w:rsidR="00D4440E" w:rsidRPr="00A4164D" w:rsidRDefault="00937B83" w:rsidP="00D4440E">
            <w:pPr>
              <w:jc w:val="both"/>
              <w:rPr>
                <w:rFonts w:cs="Arial"/>
                <w:sz w:val="20"/>
                <w:szCs w:val="20"/>
              </w:rPr>
            </w:pPr>
            <w:r>
              <w:rPr>
                <w:rFonts w:cs="Arial"/>
                <w:sz w:val="20"/>
                <w:szCs w:val="20"/>
              </w:rPr>
              <w:t>HR</w:t>
            </w:r>
            <w:r w:rsidR="00054CC1">
              <w:rPr>
                <w:rFonts w:cs="Arial"/>
                <w:sz w:val="20"/>
                <w:szCs w:val="20"/>
              </w:rPr>
              <w:t xml:space="preserve"> planning exercise</w:t>
            </w:r>
          </w:p>
        </w:tc>
        <w:tc>
          <w:tcPr>
            <w:tcW w:w="2977" w:type="dxa"/>
            <w:vMerge w:val="restart"/>
            <w:tcMar>
              <w:top w:w="0" w:type="dxa"/>
              <w:bottom w:w="0" w:type="dxa"/>
            </w:tcMar>
          </w:tcPr>
          <w:p w:rsidR="00D4440E" w:rsidRPr="00A4164D" w:rsidRDefault="00D4440E" w:rsidP="00D4440E">
            <w:pPr>
              <w:rPr>
                <w:rFonts w:cs="Arial"/>
                <w:sz w:val="20"/>
                <w:szCs w:val="20"/>
              </w:rPr>
            </w:pPr>
          </w:p>
        </w:tc>
        <w:tc>
          <w:tcPr>
            <w:tcW w:w="597" w:type="dxa"/>
            <w:vMerge w:val="restart"/>
            <w:tcMar>
              <w:top w:w="0" w:type="dxa"/>
              <w:bottom w:w="0" w:type="dxa"/>
            </w:tcMar>
            <w:vAlign w:val="center"/>
          </w:tcPr>
          <w:p w:rsidR="00D4440E" w:rsidRPr="00A4164D" w:rsidRDefault="00D4440E" w:rsidP="00D4440E">
            <w:pPr>
              <w:jc w:val="both"/>
              <w:rPr>
                <w:rFonts w:cs="Arial"/>
                <w:sz w:val="20"/>
                <w:szCs w:val="20"/>
              </w:rPr>
            </w:pPr>
            <w:r>
              <w:rPr>
                <w:rFonts w:cs="Arial"/>
                <w:sz w:val="20"/>
                <w:szCs w:val="20"/>
              </w:rPr>
              <w:t>1</w:t>
            </w:r>
            <w:r w:rsidR="00054CC1">
              <w:rPr>
                <w:rFonts w:cs="Arial"/>
                <w:sz w:val="20"/>
                <w:szCs w:val="20"/>
              </w:rPr>
              <w:t>3</w:t>
            </w: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1d.2.2</w:t>
            </w:r>
          </w:p>
        </w:tc>
        <w:tc>
          <w:tcPr>
            <w:tcW w:w="5445" w:type="dxa"/>
            <w:tcMar>
              <w:top w:w="0" w:type="dxa"/>
              <w:bottom w:w="0" w:type="dxa"/>
            </w:tcMar>
          </w:tcPr>
          <w:p w:rsidR="00D4440E" w:rsidRDefault="00054CC1" w:rsidP="00D4440E">
            <w:pPr>
              <w:jc w:val="right"/>
              <w:rPr>
                <w:rFonts w:cs="Arial"/>
                <w:sz w:val="20"/>
                <w:szCs w:val="20"/>
              </w:rPr>
            </w:pPr>
            <w:r>
              <w:rPr>
                <w:rFonts w:cs="Arial"/>
                <w:sz w:val="20"/>
                <w:szCs w:val="20"/>
              </w:rPr>
              <w:t>Departmental organisation of an AtoN Directorate</w:t>
            </w:r>
          </w:p>
        </w:tc>
        <w:tc>
          <w:tcPr>
            <w:tcW w:w="614" w:type="dxa"/>
            <w:tcMar>
              <w:top w:w="0" w:type="dxa"/>
              <w:bottom w:w="0" w:type="dxa"/>
            </w:tcMar>
          </w:tcPr>
          <w:p w:rsidR="00D4440E" w:rsidRDefault="00D4440E" w:rsidP="00D4440E">
            <w:pPr>
              <w:jc w:val="center"/>
              <w:rPr>
                <w:rFonts w:cs="Arial"/>
                <w:sz w:val="20"/>
                <w:szCs w:val="20"/>
              </w:rPr>
            </w:pPr>
          </w:p>
        </w:tc>
        <w:tc>
          <w:tcPr>
            <w:tcW w:w="2545" w:type="dxa"/>
            <w:vMerge/>
            <w:tcMar>
              <w:top w:w="0" w:type="dxa"/>
              <w:bottom w:w="0" w:type="dxa"/>
            </w:tcMar>
          </w:tcPr>
          <w:p w:rsidR="00D4440E"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vAlign w:val="center"/>
          </w:tcPr>
          <w:p w:rsidR="00D4440E"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1d.2.3</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Retention and exploitation of AtoN expertise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054CC1" w:rsidRPr="00A4164D" w:rsidTr="00054CC1">
        <w:tc>
          <w:tcPr>
            <w:tcW w:w="593" w:type="dxa"/>
            <w:tcMar>
              <w:top w:w="0" w:type="dxa"/>
              <w:bottom w:w="0" w:type="dxa"/>
            </w:tcMar>
          </w:tcPr>
          <w:p w:rsidR="00054CC1" w:rsidRPr="00A4164D" w:rsidRDefault="00054CC1" w:rsidP="00D4440E">
            <w:pPr>
              <w:jc w:val="both"/>
              <w:rPr>
                <w:rFonts w:cs="Arial"/>
                <w:sz w:val="20"/>
                <w:szCs w:val="20"/>
              </w:rPr>
            </w:pPr>
          </w:p>
        </w:tc>
        <w:tc>
          <w:tcPr>
            <w:tcW w:w="617" w:type="dxa"/>
            <w:tcMar>
              <w:top w:w="0" w:type="dxa"/>
              <w:bottom w:w="0" w:type="dxa"/>
            </w:tcMar>
          </w:tcPr>
          <w:p w:rsidR="00054CC1" w:rsidRPr="00054CC1" w:rsidRDefault="00054CC1" w:rsidP="00D4440E">
            <w:pPr>
              <w:jc w:val="both"/>
              <w:rPr>
                <w:rFonts w:cs="Arial"/>
                <w:b/>
                <w:sz w:val="20"/>
                <w:szCs w:val="20"/>
              </w:rPr>
            </w:pPr>
            <w:r w:rsidRPr="00054CC1">
              <w:rPr>
                <w:rFonts w:cs="Arial"/>
                <w:b/>
                <w:sz w:val="20"/>
                <w:szCs w:val="20"/>
              </w:rPr>
              <w:t>1d.3</w:t>
            </w:r>
          </w:p>
        </w:tc>
        <w:tc>
          <w:tcPr>
            <w:tcW w:w="884" w:type="dxa"/>
            <w:shd w:val="clear" w:color="auto" w:fill="D9D9D9" w:themeFill="background1" w:themeFillShade="D9"/>
            <w:tcMar>
              <w:top w:w="0" w:type="dxa"/>
              <w:bottom w:w="0" w:type="dxa"/>
            </w:tcMar>
          </w:tcPr>
          <w:p w:rsidR="00054CC1" w:rsidRDefault="00054CC1" w:rsidP="00D4440E">
            <w:pPr>
              <w:jc w:val="both"/>
              <w:rPr>
                <w:rFonts w:cs="Arial"/>
                <w:sz w:val="20"/>
                <w:szCs w:val="20"/>
              </w:rPr>
            </w:pPr>
          </w:p>
        </w:tc>
        <w:tc>
          <w:tcPr>
            <w:tcW w:w="5445" w:type="dxa"/>
            <w:tcMar>
              <w:top w:w="0" w:type="dxa"/>
              <w:bottom w:w="0" w:type="dxa"/>
            </w:tcMar>
          </w:tcPr>
          <w:p w:rsidR="00054CC1" w:rsidRPr="00054CC1" w:rsidRDefault="00054CC1" w:rsidP="00054CC1">
            <w:pPr>
              <w:rPr>
                <w:rFonts w:cs="Arial"/>
                <w:b/>
                <w:sz w:val="20"/>
                <w:szCs w:val="20"/>
              </w:rPr>
            </w:pPr>
            <w:r>
              <w:rPr>
                <w:rFonts w:cs="Arial"/>
                <w:b/>
                <w:sz w:val="20"/>
                <w:szCs w:val="20"/>
              </w:rPr>
              <w:t>THE NATIONAL MARITIME COMMITTEE</w:t>
            </w:r>
          </w:p>
        </w:tc>
        <w:tc>
          <w:tcPr>
            <w:tcW w:w="6733" w:type="dxa"/>
            <w:gridSpan w:val="4"/>
            <w:shd w:val="clear" w:color="auto" w:fill="D9D9D9" w:themeFill="background1" w:themeFillShade="D9"/>
            <w:tcMar>
              <w:top w:w="0" w:type="dxa"/>
              <w:bottom w:w="0" w:type="dxa"/>
            </w:tcMar>
          </w:tcPr>
          <w:p w:rsidR="00054CC1" w:rsidRPr="00A4164D" w:rsidRDefault="00054CC1"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a national maritime committee</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val="restart"/>
            <w:tcMar>
              <w:top w:w="0" w:type="dxa"/>
              <w:bottom w:w="0" w:type="dxa"/>
            </w:tcMar>
          </w:tcPr>
          <w:p w:rsidR="00BA3D9F" w:rsidRPr="00A4164D" w:rsidRDefault="00BA3D9F" w:rsidP="00BA3D9F">
            <w:pPr>
              <w:rPr>
                <w:rFonts w:cs="Arial"/>
                <w:sz w:val="20"/>
                <w:szCs w:val="20"/>
              </w:rPr>
            </w:pPr>
            <w:r>
              <w:rPr>
                <w:rFonts w:cs="Arial"/>
                <w:sz w:val="20"/>
                <w:szCs w:val="20"/>
              </w:rPr>
              <w:t>National Maritime Committee Terms of Reference exercise</w:t>
            </w: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14</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Composition and authority of a national maritime committee</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1d.3.3</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Marine sp</w:t>
            </w:r>
            <w:ins w:id="97" w:author="Adam Hay" w:date="2018-10-17T22:25:00Z">
              <w:r w:rsidR="00CB5F0B">
                <w:rPr>
                  <w:rFonts w:cs="Arial"/>
                  <w:sz w:val="20"/>
                  <w:szCs w:val="20"/>
                </w:rPr>
                <w:t>a</w:t>
              </w:r>
            </w:ins>
            <w:del w:id="98" w:author="Adam Hay" w:date="2018-10-17T22:25:00Z">
              <w:r w:rsidDel="00CB5F0B">
                <w:rPr>
                  <w:rFonts w:cs="Arial"/>
                  <w:sz w:val="20"/>
                  <w:szCs w:val="20"/>
                </w:rPr>
                <w:delText>ec</w:delText>
              </w:r>
            </w:del>
            <w:ins w:id="99" w:author="Adam Hay" w:date="2018-10-17T22:25:00Z">
              <w:r w:rsidR="00CB5F0B">
                <w:rPr>
                  <w:rFonts w:cs="Arial"/>
                  <w:sz w:val="20"/>
                  <w:szCs w:val="20"/>
                </w:rPr>
                <w:t>t</w:t>
              </w:r>
            </w:ins>
            <w:r>
              <w:rPr>
                <w:rFonts w:cs="Arial"/>
                <w:sz w:val="20"/>
                <w:szCs w:val="20"/>
              </w:rPr>
              <w:t>ial planning issues</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2</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Coordinated approach to protection of the marine environment</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8F381B">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BA3D9F" w:rsidRDefault="00BA3D9F" w:rsidP="00D4440E">
            <w:pPr>
              <w:jc w:val="both"/>
              <w:rPr>
                <w:rFonts w:cs="Arial"/>
                <w:b/>
                <w:sz w:val="20"/>
                <w:szCs w:val="20"/>
              </w:rPr>
            </w:pPr>
            <w:r w:rsidRPr="00BA3D9F">
              <w:rPr>
                <w:rFonts w:cs="Arial"/>
                <w:b/>
                <w:sz w:val="20"/>
                <w:szCs w:val="20"/>
              </w:rPr>
              <w:t>1d.4</w:t>
            </w:r>
          </w:p>
        </w:tc>
        <w:tc>
          <w:tcPr>
            <w:tcW w:w="884" w:type="dxa"/>
            <w:shd w:val="clear" w:color="auto" w:fill="D9D9D9" w:themeFill="background1" w:themeFillShade="D9"/>
            <w:tcMar>
              <w:top w:w="0" w:type="dxa"/>
              <w:bottom w:w="0" w:type="dxa"/>
            </w:tcMar>
          </w:tcPr>
          <w:p w:rsidR="00BA3D9F" w:rsidRPr="00BA3D9F" w:rsidRDefault="00BA3D9F" w:rsidP="00D4440E">
            <w:pPr>
              <w:jc w:val="both"/>
              <w:rPr>
                <w:rFonts w:cs="Arial"/>
                <w:b/>
                <w:sz w:val="20"/>
                <w:szCs w:val="20"/>
              </w:rPr>
            </w:pPr>
          </w:p>
        </w:tc>
        <w:tc>
          <w:tcPr>
            <w:tcW w:w="5445" w:type="dxa"/>
            <w:tcMar>
              <w:top w:w="0" w:type="dxa"/>
              <w:bottom w:w="0" w:type="dxa"/>
            </w:tcMar>
          </w:tcPr>
          <w:p w:rsidR="00BA3D9F" w:rsidRPr="00BA3D9F" w:rsidRDefault="00BA3D9F" w:rsidP="00BA3D9F">
            <w:pPr>
              <w:rPr>
                <w:rFonts w:cs="Arial"/>
                <w:b/>
                <w:sz w:val="20"/>
                <w:szCs w:val="20"/>
              </w:rPr>
            </w:pPr>
            <w:r>
              <w:rPr>
                <w:rFonts w:cs="Arial"/>
                <w:b/>
                <w:sz w:val="20"/>
                <w:szCs w:val="20"/>
              </w:rPr>
              <w:t>STRATEGIC PLANNING</w:t>
            </w:r>
          </w:p>
        </w:tc>
        <w:tc>
          <w:tcPr>
            <w:tcW w:w="6733" w:type="dxa"/>
            <w:gridSpan w:val="4"/>
            <w:shd w:val="clear" w:color="auto" w:fill="D9D9D9" w:themeFill="background1" w:themeFillShade="D9"/>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formal strategic planning</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val="restart"/>
            <w:tcMar>
              <w:top w:w="0" w:type="dxa"/>
              <w:bottom w:w="0" w:type="dxa"/>
            </w:tcMar>
          </w:tcPr>
          <w:p w:rsidR="00BA3D9F" w:rsidRPr="00A4164D" w:rsidRDefault="00BA3D9F" w:rsidP="00D4440E">
            <w:pPr>
              <w:jc w:val="both"/>
              <w:rPr>
                <w:rFonts w:cs="Arial"/>
                <w:sz w:val="20"/>
                <w:szCs w:val="20"/>
              </w:rPr>
            </w:pP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15</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Content of a strategic plan for AtoN service delivery</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1d.4.3</w:t>
            </w:r>
          </w:p>
        </w:tc>
        <w:tc>
          <w:tcPr>
            <w:tcW w:w="5445" w:type="dxa"/>
            <w:tcMar>
              <w:top w:w="0" w:type="dxa"/>
              <w:bottom w:w="0" w:type="dxa"/>
            </w:tcMar>
          </w:tcPr>
          <w:p w:rsidR="00BA3D9F" w:rsidRPr="00A4164D" w:rsidRDefault="00673C6B" w:rsidP="00D4440E">
            <w:pPr>
              <w:jc w:val="right"/>
              <w:rPr>
                <w:rFonts w:cs="Arial"/>
                <w:sz w:val="20"/>
                <w:szCs w:val="20"/>
              </w:rPr>
            </w:pPr>
            <w:r>
              <w:rPr>
                <w:rFonts w:cs="Arial"/>
                <w:sz w:val="20"/>
                <w:szCs w:val="20"/>
              </w:rPr>
              <w:t>Approval of a strategic plan by higher management</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Publication of a strategic plan</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even" r:id="rId27"/>
          <w:headerReference w:type="default" r:id="rId28"/>
          <w:footerReference w:type="default" r:id="rId29"/>
          <w:headerReference w:type="first" r:id="rId30"/>
          <w:footerReference w:type="first" r:id="rId31"/>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100"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w:t>
      </w:r>
      <w:r w:rsidR="0056539C">
        <w:rPr>
          <w:rFonts w:asciiTheme="minorHAnsi" w:hAnsiTheme="minorHAnsi"/>
          <w:sz w:val="22"/>
          <w:szCs w:val="22"/>
        </w:rPr>
        <w:t>–</w:t>
      </w:r>
      <w:r w:rsidR="000E4CBC">
        <w:rPr>
          <w:rFonts w:asciiTheme="minorHAnsi" w:hAnsiTheme="minorHAnsi"/>
          <w:sz w:val="22"/>
          <w:szCs w:val="22"/>
        </w:rPr>
        <w:t xml:space="preserve"> </w:t>
      </w:r>
      <w:bookmarkEnd w:id="100"/>
      <w:r w:rsidR="0056539C">
        <w:rPr>
          <w:rFonts w:asciiTheme="minorHAnsi" w:hAnsiTheme="minorHAnsi"/>
          <w:sz w:val="22"/>
          <w:szCs w:val="22"/>
        </w:rPr>
        <w:t>PRODUCTION OF A DRAFT STRATEGIC PLAN</w:t>
      </w:r>
    </w:p>
    <w:p w:rsidR="00424C36" w:rsidRPr="005528CF" w:rsidRDefault="00424C36" w:rsidP="006953FC">
      <w:pPr>
        <w:pStyle w:val="ModuleHeading1"/>
        <w:numPr>
          <w:ilvl w:val="0"/>
          <w:numId w:val="31"/>
        </w:numPr>
        <w:spacing w:after="0"/>
        <w:rPr>
          <w:rFonts w:asciiTheme="minorHAnsi" w:hAnsiTheme="minorHAnsi"/>
          <w:szCs w:val="22"/>
        </w:rPr>
      </w:pPr>
      <w:r w:rsidRPr="005528CF">
        <w:rPr>
          <w:rFonts w:asciiTheme="minorHAnsi" w:hAnsiTheme="minorHAnsi"/>
          <w:szCs w:val="22"/>
        </w:rPr>
        <w:t>INTRODUCTION</w:t>
      </w:r>
    </w:p>
    <w:p w:rsidR="005528CF" w:rsidRDefault="00424C36" w:rsidP="006953FC">
      <w:pPr>
        <w:pStyle w:val="BodyText"/>
        <w:spacing w:after="0"/>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w:t>
      </w:r>
      <w:r w:rsidR="0056539C">
        <w:rPr>
          <w:rFonts w:asciiTheme="minorHAnsi" w:hAnsiTheme="minorHAnsi"/>
          <w:szCs w:val="22"/>
        </w:rPr>
        <w:t>Production of a Strategic Plan</w:t>
      </w:r>
      <w:r w:rsidR="005528CF">
        <w:rPr>
          <w:rFonts w:asciiTheme="minorHAnsi" w:hAnsiTheme="minorHAnsi"/>
          <w:szCs w:val="22"/>
        </w:rPr>
        <w:t xml:space="preserve"> </w:t>
      </w:r>
      <w:r w:rsidR="005528CF" w:rsidRPr="00A4164D">
        <w:rPr>
          <w:rFonts w:asciiTheme="minorHAnsi" w:hAnsiTheme="minorHAnsi"/>
          <w:szCs w:val="22"/>
        </w:rPr>
        <w:t xml:space="preserve">deals with </w:t>
      </w:r>
      <w:r w:rsidR="0056539C">
        <w:rPr>
          <w:rFonts w:asciiTheme="minorHAnsi" w:hAnsiTheme="minorHAnsi"/>
          <w:szCs w:val="22"/>
        </w:rPr>
        <w:t>the subjects to be included in the draft strategic plan for the theoretical coastal State introduced during Module 1</w:t>
      </w:r>
      <w:r w:rsidR="006B1C81">
        <w:rPr>
          <w:rFonts w:asciiTheme="minorHAnsi" w:hAnsiTheme="minorHAnsi"/>
          <w:szCs w:val="22"/>
        </w:rPr>
        <w:t>.</w:t>
      </w:r>
      <w:r w:rsidR="0056539C">
        <w:rPr>
          <w:rFonts w:asciiTheme="minorHAnsi" w:hAnsiTheme="minorHAnsi"/>
          <w:szCs w:val="22"/>
        </w:rPr>
        <w:t xml:space="preserve"> It is designed to be a group task for 5 participants, however the number of participants in each task can be adjusted as necessary</w:t>
      </w:r>
    </w:p>
    <w:p w:rsidR="005528CF" w:rsidRPr="00A4164D" w:rsidRDefault="005528CF" w:rsidP="006953FC">
      <w:pPr>
        <w:pStyle w:val="BodyText"/>
        <w:spacing w:after="0"/>
        <w:rPr>
          <w:rFonts w:asciiTheme="minorHAnsi" w:hAnsiTheme="minorHAnsi"/>
          <w:szCs w:val="22"/>
        </w:rPr>
      </w:pPr>
    </w:p>
    <w:p w:rsidR="001B5743" w:rsidRPr="00A4164D" w:rsidRDefault="001B5743" w:rsidP="006953FC">
      <w:pPr>
        <w:pStyle w:val="ModuleHeading1"/>
        <w:spacing w:after="0"/>
        <w:rPr>
          <w:rFonts w:asciiTheme="minorHAnsi" w:hAnsiTheme="minorHAnsi"/>
          <w:szCs w:val="22"/>
        </w:rPr>
      </w:pPr>
      <w:r w:rsidRPr="00A4164D">
        <w:rPr>
          <w:rFonts w:asciiTheme="minorHAnsi" w:hAnsiTheme="minorHAnsi"/>
          <w:szCs w:val="22"/>
        </w:rPr>
        <w:t>SUBJECT FRAMEWORK</w:t>
      </w:r>
    </w:p>
    <w:p w:rsidR="001B5743" w:rsidRPr="00A4164D" w:rsidRDefault="001B5743" w:rsidP="006953FC">
      <w:pPr>
        <w:pStyle w:val="ModuleHeading2"/>
        <w:spacing w:after="0"/>
        <w:rPr>
          <w:rFonts w:asciiTheme="minorHAnsi" w:hAnsiTheme="minorHAnsi" w:cs="Calibri"/>
          <w:szCs w:val="22"/>
        </w:rPr>
      </w:pPr>
      <w:r w:rsidRPr="00A4164D">
        <w:rPr>
          <w:rFonts w:asciiTheme="minorHAnsi" w:hAnsiTheme="minorHAnsi"/>
          <w:szCs w:val="22"/>
        </w:rPr>
        <w:t>Scope</w:t>
      </w:r>
    </w:p>
    <w:p w:rsidR="00636BC9" w:rsidRDefault="001B5743" w:rsidP="006953FC">
      <w:pPr>
        <w:pStyle w:val="BodyText"/>
        <w:spacing w:after="0"/>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 requires participants to gain the appropriate level of competence in </w:t>
      </w:r>
      <w:r w:rsidR="00817C99">
        <w:rPr>
          <w:rFonts w:asciiTheme="minorHAnsi" w:hAnsiTheme="minorHAnsi"/>
          <w:szCs w:val="22"/>
        </w:rPr>
        <w:t xml:space="preserve">the production of a strategic plan for a theoretical </w:t>
      </w:r>
      <w:del w:id="101" w:author="Adam Hay" w:date="2018-10-17T22:26:00Z">
        <w:r w:rsidR="00817C99" w:rsidDel="00C42DB9">
          <w:rPr>
            <w:rFonts w:asciiTheme="minorHAnsi" w:hAnsiTheme="minorHAnsi"/>
            <w:szCs w:val="22"/>
          </w:rPr>
          <w:delText xml:space="preserve">coastal </w:delText>
        </w:r>
      </w:del>
      <w:ins w:id="102" w:author="Adam Hay" w:date="2018-10-17T22:26:00Z">
        <w:r w:rsidR="00C42DB9">
          <w:rPr>
            <w:rFonts w:asciiTheme="minorHAnsi" w:hAnsiTheme="minorHAnsi"/>
            <w:szCs w:val="22"/>
          </w:rPr>
          <w:t xml:space="preserve">Coastal </w:t>
        </w:r>
      </w:ins>
      <w:r w:rsidR="00817C99">
        <w:rPr>
          <w:rFonts w:asciiTheme="minorHAnsi" w:hAnsiTheme="minorHAnsi"/>
          <w:szCs w:val="22"/>
        </w:rPr>
        <w:t xml:space="preserve">State. Competencies gained during module 1 will be consolidated during Module 2. </w:t>
      </w:r>
    </w:p>
    <w:p w:rsidR="001B5743" w:rsidRPr="00A4164D" w:rsidRDefault="001B5743" w:rsidP="006953FC">
      <w:pPr>
        <w:pStyle w:val="ModuleHeading2"/>
        <w:spacing w:after="0"/>
        <w:rPr>
          <w:rFonts w:asciiTheme="minorHAnsi" w:hAnsiTheme="minorHAnsi"/>
          <w:szCs w:val="22"/>
        </w:rPr>
      </w:pPr>
      <w:r w:rsidRPr="00A4164D">
        <w:rPr>
          <w:rFonts w:asciiTheme="minorHAnsi" w:hAnsiTheme="minorHAnsi"/>
          <w:szCs w:val="22"/>
        </w:rPr>
        <w:t>Aim</w:t>
      </w:r>
    </w:p>
    <w:p w:rsidR="001B5743" w:rsidRPr="00A4164D" w:rsidRDefault="001B5743" w:rsidP="006953FC">
      <w:pPr>
        <w:pStyle w:val="BodyText"/>
        <w:spacing w:after="0"/>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 xml:space="preserve">, participants will demonstrate the ability to </w:t>
      </w:r>
      <w:r w:rsidR="00A11A3E">
        <w:rPr>
          <w:rFonts w:asciiTheme="minorHAnsi" w:hAnsiTheme="minorHAnsi"/>
          <w:szCs w:val="22"/>
        </w:rPr>
        <w:t xml:space="preserve">produce a draft strategic plan for a theoretical </w:t>
      </w:r>
      <w:del w:id="103" w:author="Adam Hay" w:date="2018-10-17T22:26:00Z">
        <w:r w:rsidR="00A11A3E" w:rsidDel="00C42DB9">
          <w:rPr>
            <w:rFonts w:asciiTheme="minorHAnsi" w:hAnsiTheme="minorHAnsi"/>
            <w:szCs w:val="22"/>
          </w:rPr>
          <w:delText xml:space="preserve">coastal </w:delText>
        </w:r>
      </w:del>
      <w:ins w:id="104" w:author="Adam Hay" w:date="2018-10-17T22:26:00Z">
        <w:r w:rsidR="00C42DB9">
          <w:rPr>
            <w:rFonts w:asciiTheme="minorHAnsi" w:hAnsiTheme="minorHAnsi"/>
            <w:szCs w:val="22"/>
          </w:rPr>
          <w:t xml:space="preserve">Coastal </w:t>
        </w:r>
      </w:ins>
      <w:r w:rsidR="00A11A3E">
        <w:rPr>
          <w:rFonts w:asciiTheme="minorHAnsi" w:hAnsiTheme="minorHAnsi"/>
          <w:szCs w:val="22"/>
        </w:rPr>
        <w:t>State</w:t>
      </w:r>
      <w:r w:rsidR="00AD695D">
        <w:rPr>
          <w:rFonts w:asciiTheme="minorHAnsi" w:hAnsiTheme="minorHAnsi"/>
          <w:szCs w:val="22"/>
        </w:rPr>
        <w:t>.</w:t>
      </w:r>
    </w:p>
    <w:p w:rsidR="001B5743" w:rsidRPr="00A4164D" w:rsidRDefault="001B5743" w:rsidP="001B5743">
      <w:pPr>
        <w:rPr>
          <w:rFonts w:cs="Arial"/>
          <w:b/>
        </w:rPr>
        <w:sectPr w:rsidR="001B5743" w:rsidRPr="00A4164D" w:rsidSect="009062C6">
          <w:headerReference w:type="even" r:id="rId32"/>
          <w:headerReference w:type="default" r:id="rId33"/>
          <w:footerReference w:type="default" r:id="rId34"/>
          <w:headerReference w:type="first" r:id="rId35"/>
          <w:pgSz w:w="11906" w:h="16838" w:code="9"/>
          <w:pgMar w:top="1134" w:right="1134" w:bottom="1134" w:left="1134" w:header="567" w:footer="567" w:gutter="0"/>
          <w:cols w:space="708"/>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w:t>
      </w:r>
      <w:r w:rsidR="006166DE">
        <w:rPr>
          <w:rFonts w:asciiTheme="minorHAnsi" w:hAnsiTheme="minorHAnsi"/>
          <w:szCs w:val="22"/>
        </w:rPr>
        <w:t>ACHING SYLLABUS FOR MODULE</w:t>
      </w:r>
      <w:r w:rsidRPr="00A4164D">
        <w:rPr>
          <w:rFonts w:asciiTheme="minorHAnsi" w:hAnsiTheme="minorHAnsi"/>
          <w:szCs w:val="22"/>
        </w:rPr>
        <w:t xml:space="preserve"> </w:t>
      </w:r>
      <w:r w:rsidR="008A1F06">
        <w:rPr>
          <w:rFonts w:asciiTheme="minorHAnsi" w:hAnsiTheme="minorHAnsi"/>
          <w:szCs w:val="22"/>
        </w:rPr>
        <w:t>2</w:t>
      </w:r>
      <w:r w:rsidRPr="00A4164D">
        <w:rPr>
          <w:rFonts w:asciiTheme="minorHAnsi" w:hAnsiTheme="minorHAnsi"/>
          <w:szCs w:val="22"/>
        </w:rPr>
        <w:t xml:space="preserve"> – </w:t>
      </w:r>
      <w:r w:rsidR="00EE3358">
        <w:rPr>
          <w:rFonts w:asciiTheme="minorHAnsi" w:hAnsiTheme="minorHAnsi"/>
          <w:szCs w:val="22"/>
        </w:rPr>
        <w:t>PRODUCTION OF A DRAFT STRATEGIC PLAN</w:t>
      </w:r>
      <w:r w:rsidR="00A86077">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105"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bookmarkEnd w:id="105"/>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3247B6">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3247B6">
        <w:trPr>
          <w:trHeight w:val="70"/>
          <w:jc w:val="center"/>
        </w:trPr>
        <w:tc>
          <w:tcPr>
            <w:tcW w:w="593" w:type="dxa"/>
          </w:tcPr>
          <w:p w:rsidR="001B5743" w:rsidRPr="00A4164D" w:rsidRDefault="00256A89" w:rsidP="009062C6">
            <w:pPr>
              <w:jc w:val="both"/>
              <w:rPr>
                <w:rFonts w:cs="Arial"/>
                <w:b/>
                <w:sz w:val="20"/>
                <w:szCs w:val="20"/>
              </w:rPr>
            </w:pPr>
            <w:r>
              <w:rPr>
                <w:rFonts w:cs="Arial"/>
                <w:b/>
                <w:sz w:val="20"/>
                <w:szCs w:val="20"/>
              </w:rPr>
              <w:t>2</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8F381B" w:rsidP="009062C6">
            <w:pPr>
              <w:rPr>
                <w:rFonts w:cs="Arial"/>
                <w:b/>
                <w:sz w:val="20"/>
                <w:szCs w:val="20"/>
              </w:rPr>
            </w:pPr>
            <w:r>
              <w:rPr>
                <w:rFonts w:cs="Arial"/>
                <w:b/>
                <w:sz w:val="20"/>
                <w:szCs w:val="20"/>
              </w:rPr>
              <w:t>PRODUCTION OF A STRATEGIC PLAN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3247B6">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696CA9" w:rsidP="009062C6">
            <w:pPr>
              <w:rPr>
                <w:rFonts w:cs="Arial"/>
                <w:b/>
                <w:sz w:val="20"/>
                <w:szCs w:val="20"/>
              </w:rPr>
            </w:pPr>
            <w:r>
              <w:rPr>
                <w:rFonts w:cs="Arial"/>
                <w:b/>
                <w:sz w:val="20"/>
                <w:szCs w:val="20"/>
              </w:rPr>
              <w:t>REVIEW OF</w:t>
            </w:r>
            <w:r w:rsidR="008F381B">
              <w:rPr>
                <w:rFonts w:cs="Arial"/>
                <w:b/>
                <w:sz w:val="20"/>
                <w:szCs w:val="20"/>
              </w:rPr>
              <w:t xml:space="preserve"> A STRATEGIC PLAN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.1.1</w:t>
            </w:r>
          </w:p>
        </w:tc>
        <w:tc>
          <w:tcPr>
            <w:tcW w:w="5403" w:type="dxa"/>
          </w:tcPr>
          <w:p w:rsidR="003505A0" w:rsidRPr="00A4164D" w:rsidRDefault="003505A0" w:rsidP="006953FC">
            <w:pPr>
              <w:spacing w:after="0"/>
              <w:jc w:val="right"/>
              <w:rPr>
                <w:rFonts w:cs="Arial"/>
                <w:sz w:val="20"/>
                <w:szCs w:val="20"/>
              </w:rPr>
            </w:pPr>
            <w:r>
              <w:rPr>
                <w:rFonts w:cs="Arial"/>
                <w:sz w:val="20"/>
                <w:szCs w:val="20"/>
              </w:rPr>
              <w:t>Recommended chapter headings</w:t>
            </w:r>
          </w:p>
        </w:tc>
        <w:tc>
          <w:tcPr>
            <w:tcW w:w="612" w:type="dxa"/>
            <w:vMerge w:val="restart"/>
          </w:tcPr>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3</w:t>
            </w:r>
          </w:p>
        </w:tc>
        <w:tc>
          <w:tcPr>
            <w:tcW w:w="2536" w:type="dxa"/>
            <w:vMerge w:val="restart"/>
          </w:tcPr>
          <w:p w:rsidR="003505A0" w:rsidRPr="00A4164D" w:rsidRDefault="003505A0" w:rsidP="009062C6">
            <w:pPr>
              <w:rPr>
                <w:rFonts w:cs="Arial"/>
                <w:sz w:val="20"/>
                <w:szCs w:val="20"/>
              </w:rPr>
            </w:pPr>
          </w:p>
        </w:tc>
        <w:tc>
          <w:tcPr>
            <w:tcW w:w="3032" w:type="dxa"/>
            <w:vMerge w:val="restart"/>
          </w:tcPr>
          <w:p w:rsidR="003505A0" w:rsidRPr="00A4164D" w:rsidRDefault="003505A0" w:rsidP="009062C6">
            <w:pPr>
              <w:rPr>
                <w:rFonts w:cs="Arial"/>
                <w:sz w:val="20"/>
                <w:szCs w:val="20"/>
              </w:rPr>
            </w:pPr>
          </w:p>
        </w:tc>
        <w:tc>
          <w:tcPr>
            <w:tcW w:w="595" w:type="dxa"/>
            <w:vMerge w:val="restart"/>
            <w:vAlign w:val="center"/>
          </w:tcPr>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16</w:t>
            </w:r>
          </w:p>
        </w:tc>
      </w:tr>
      <w:tr w:rsidR="003505A0" w:rsidRPr="00A4164D" w:rsidTr="003247B6">
        <w:trPr>
          <w:trHeight w:val="115"/>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.1.2</w:t>
            </w:r>
          </w:p>
        </w:tc>
        <w:tc>
          <w:tcPr>
            <w:tcW w:w="5403" w:type="dxa"/>
          </w:tcPr>
          <w:p w:rsidR="003505A0" w:rsidRPr="00A4164D" w:rsidRDefault="003505A0" w:rsidP="006953FC">
            <w:pPr>
              <w:spacing w:after="0"/>
              <w:jc w:val="right"/>
              <w:rPr>
                <w:rFonts w:cs="Arial"/>
                <w:sz w:val="20"/>
                <w:szCs w:val="20"/>
              </w:rPr>
            </w:pPr>
            <w:r>
              <w:rPr>
                <w:rFonts w:cs="Arial"/>
                <w:sz w:val="20"/>
                <w:szCs w:val="20"/>
              </w:rPr>
              <w:t>The role of the Competent Authority and its responsibilities</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center"/>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b/>
                <w:sz w:val="20"/>
                <w:szCs w:val="20"/>
              </w:rPr>
            </w:pPr>
          </w:p>
        </w:tc>
        <w:tc>
          <w:tcPr>
            <w:tcW w:w="884" w:type="dxa"/>
            <w:shd w:val="clear" w:color="auto" w:fill="auto"/>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.1.3</w:t>
            </w:r>
          </w:p>
        </w:tc>
        <w:tc>
          <w:tcPr>
            <w:tcW w:w="5403" w:type="dxa"/>
          </w:tcPr>
          <w:p w:rsidR="003505A0" w:rsidRPr="00A4164D" w:rsidRDefault="003505A0" w:rsidP="006953FC">
            <w:pPr>
              <w:spacing w:after="0"/>
              <w:jc w:val="right"/>
              <w:rPr>
                <w:rFonts w:cs="Arial"/>
                <w:sz w:val="20"/>
                <w:szCs w:val="20"/>
              </w:rPr>
            </w:pPr>
            <w:r>
              <w:rPr>
                <w:rFonts w:cs="Arial"/>
                <w:sz w:val="20"/>
                <w:szCs w:val="20"/>
              </w:rPr>
              <w:t>Factors affecting the governance of AtoN service provision</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.1.4</w:t>
            </w:r>
          </w:p>
        </w:tc>
        <w:tc>
          <w:tcPr>
            <w:tcW w:w="5403" w:type="dxa"/>
          </w:tcPr>
          <w:p w:rsidR="003505A0" w:rsidRPr="00A4164D" w:rsidRDefault="003505A0" w:rsidP="006953FC">
            <w:pPr>
              <w:spacing w:after="0"/>
              <w:jc w:val="right"/>
              <w:rPr>
                <w:rFonts w:cs="Arial"/>
                <w:sz w:val="20"/>
                <w:szCs w:val="20"/>
              </w:rPr>
            </w:pPr>
            <w:r>
              <w:rPr>
                <w:rFonts w:cs="Arial"/>
                <w:sz w:val="20"/>
                <w:szCs w:val="20"/>
              </w:rPr>
              <w:t>Funding mechanisms and light dues administration</w:t>
            </w:r>
          </w:p>
        </w:tc>
        <w:tc>
          <w:tcPr>
            <w:tcW w:w="612" w:type="dxa"/>
            <w:vMerge/>
            <w:vAlign w:val="center"/>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Default="003505A0" w:rsidP="009062C6">
            <w:pPr>
              <w:jc w:val="both"/>
              <w:rPr>
                <w:rFonts w:cs="Arial"/>
                <w:sz w:val="20"/>
                <w:szCs w:val="20"/>
              </w:rPr>
            </w:pPr>
            <w:r>
              <w:rPr>
                <w:rFonts w:cs="Arial"/>
                <w:sz w:val="20"/>
                <w:szCs w:val="20"/>
              </w:rPr>
              <w:t>2</w:t>
            </w:r>
            <w:r w:rsidRPr="00A4164D">
              <w:rPr>
                <w:rFonts w:cs="Arial"/>
                <w:sz w:val="20"/>
                <w:szCs w:val="20"/>
              </w:rPr>
              <w:t>.1.5</w:t>
            </w:r>
          </w:p>
        </w:tc>
        <w:tc>
          <w:tcPr>
            <w:tcW w:w="5403" w:type="dxa"/>
          </w:tcPr>
          <w:p w:rsidR="003505A0" w:rsidRPr="00A4164D" w:rsidRDefault="003505A0" w:rsidP="006953FC">
            <w:pPr>
              <w:spacing w:after="0"/>
              <w:jc w:val="right"/>
              <w:rPr>
                <w:rFonts w:cs="Arial"/>
                <w:sz w:val="20"/>
                <w:szCs w:val="20"/>
              </w:rPr>
            </w:pPr>
            <w:r>
              <w:rPr>
                <w:rFonts w:cs="Arial"/>
                <w:sz w:val="20"/>
                <w:szCs w:val="20"/>
              </w:rPr>
              <w:t>LOS statement and technical factors affecting AtoN service delivery</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.1.6</w:t>
            </w:r>
          </w:p>
        </w:tc>
        <w:tc>
          <w:tcPr>
            <w:tcW w:w="5403" w:type="dxa"/>
          </w:tcPr>
          <w:p w:rsidR="003505A0" w:rsidRPr="00A4164D" w:rsidRDefault="003505A0" w:rsidP="006953FC">
            <w:pPr>
              <w:spacing w:after="0"/>
              <w:jc w:val="right"/>
              <w:rPr>
                <w:rFonts w:cs="Arial"/>
                <w:sz w:val="20"/>
                <w:szCs w:val="20"/>
              </w:rPr>
            </w:pPr>
            <w:r>
              <w:rPr>
                <w:rFonts w:cs="Arial"/>
                <w:sz w:val="20"/>
                <w:szCs w:val="20"/>
              </w:rPr>
              <w:t>Forecast changes in traffic patter</w:t>
            </w:r>
            <w:r w:rsidR="000B0751">
              <w:rPr>
                <w:rFonts w:cs="Arial"/>
                <w:sz w:val="20"/>
                <w:szCs w:val="20"/>
              </w:rPr>
              <w:t>n</w:t>
            </w:r>
            <w:r>
              <w:rPr>
                <w:rFonts w:cs="Arial"/>
                <w:sz w:val="20"/>
                <w:szCs w:val="20"/>
              </w:rPr>
              <w:t>s and the degree of risk</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.1.7</w:t>
            </w:r>
          </w:p>
        </w:tc>
        <w:tc>
          <w:tcPr>
            <w:tcW w:w="5403" w:type="dxa"/>
          </w:tcPr>
          <w:p w:rsidR="003505A0" w:rsidRPr="00A4164D" w:rsidRDefault="003505A0" w:rsidP="006953FC">
            <w:pPr>
              <w:spacing w:after="0"/>
              <w:jc w:val="right"/>
              <w:rPr>
                <w:rFonts w:cs="Arial"/>
                <w:sz w:val="20"/>
                <w:szCs w:val="20"/>
              </w:rPr>
            </w:pPr>
            <w:r>
              <w:rPr>
                <w:rFonts w:cs="Arial"/>
                <w:sz w:val="20"/>
                <w:szCs w:val="20"/>
              </w:rPr>
              <w:t>Plans to install, amend or remove AtoN</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2.1.8</w:t>
            </w:r>
          </w:p>
        </w:tc>
        <w:tc>
          <w:tcPr>
            <w:tcW w:w="5403" w:type="dxa"/>
          </w:tcPr>
          <w:p w:rsidR="003505A0" w:rsidRPr="00A4164D" w:rsidRDefault="003505A0" w:rsidP="006953FC">
            <w:pPr>
              <w:spacing w:after="0"/>
              <w:jc w:val="right"/>
              <w:rPr>
                <w:rFonts w:cs="Arial"/>
                <w:sz w:val="20"/>
                <w:szCs w:val="20"/>
              </w:rPr>
            </w:pPr>
            <w:r>
              <w:rPr>
                <w:rFonts w:cs="Arial"/>
                <w:sz w:val="20"/>
                <w:szCs w:val="20"/>
              </w:rPr>
              <w:t>Environmental protection statement</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505A0">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r>
              <w:rPr>
                <w:rFonts w:cs="Arial"/>
                <w:sz w:val="20"/>
                <w:szCs w:val="20"/>
              </w:rPr>
              <w:t>2.2</w:t>
            </w:r>
          </w:p>
        </w:tc>
        <w:tc>
          <w:tcPr>
            <w:tcW w:w="884" w:type="dxa"/>
            <w:shd w:val="clear" w:color="auto" w:fill="D9D9D9" w:themeFill="background1" w:themeFillShade="D9"/>
          </w:tcPr>
          <w:p w:rsidR="003505A0" w:rsidRDefault="003505A0" w:rsidP="00256A89">
            <w:pPr>
              <w:jc w:val="both"/>
              <w:rPr>
                <w:rFonts w:cs="Arial"/>
                <w:sz w:val="20"/>
                <w:szCs w:val="20"/>
              </w:rPr>
            </w:pPr>
          </w:p>
        </w:tc>
        <w:tc>
          <w:tcPr>
            <w:tcW w:w="5403" w:type="dxa"/>
          </w:tcPr>
          <w:p w:rsidR="003505A0" w:rsidRPr="00696CA9" w:rsidRDefault="003505A0" w:rsidP="006953FC">
            <w:pPr>
              <w:spacing w:after="0"/>
              <w:rPr>
                <w:rFonts w:cs="Arial"/>
                <w:b/>
                <w:sz w:val="20"/>
                <w:szCs w:val="20"/>
              </w:rPr>
            </w:pPr>
            <w:r w:rsidRPr="00696CA9">
              <w:rPr>
                <w:rFonts w:cs="Arial"/>
                <w:b/>
                <w:sz w:val="20"/>
                <w:szCs w:val="20"/>
              </w:rPr>
              <w:t>PRESENTATION OF A STRATEGIC PLAN</w:t>
            </w:r>
          </w:p>
        </w:tc>
        <w:tc>
          <w:tcPr>
            <w:tcW w:w="6180" w:type="dxa"/>
            <w:gridSpan w:val="3"/>
            <w:shd w:val="clear" w:color="auto" w:fill="D9D9D9" w:themeFill="background1" w:themeFillShade="D9"/>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2.2.1</w:t>
            </w:r>
          </w:p>
        </w:tc>
        <w:tc>
          <w:tcPr>
            <w:tcW w:w="5403" w:type="dxa"/>
          </w:tcPr>
          <w:p w:rsidR="003505A0" w:rsidRDefault="003505A0" w:rsidP="006953FC">
            <w:pPr>
              <w:spacing w:after="0"/>
              <w:jc w:val="right"/>
              <w:rPr>
                <w:rFonts w:cs="Arial"/>
                <w:sz w:val="20"/>
                <w:szCs w:val="20"/>
              </w:rPr>
            </w:pPr>
            <w:r>
              <w:rPr>
                <w:rFonts w:cs="Arial"/>
                <w:sz w:val="20"/>
                <w:szCs w:val="20"/>
              </w:rPr>
              <w:t>Method of presenting the final draft strategic plan</w:t>
            </w:r>
          </w:p>
        </w:tc>
        <w:tc>
          <w:tcPr>
            <w:tcW w:w="612" w:type="dxa"/>
          </w:tcPr>
          <w:p w:rsidR="003505A0" w:rsidRPr="00A4164D" w:rsidRDefault="003505A0" w:rsidP="00256A89">
            <w:pPr>
              <w:jc w:val="center"/>
              <w:rPr>
                <w:rFonts w:cs="Arial"/>
                <w:sz w:val="20"/>
                <w:szCs w:val="20"/>
              </w:rPr>
            </w:pPr>
            <w:r>
              <w:rPr>
                <w:rFonts w:cs="Arial"/>
                <w:sz w:val="20"/>
                <w:szCs w:val="20"/>
              </w:rPr>
              <w:t>3</w:t>
            </w:r>
          </w:p>
        </w:tc>
        <w:tc>
          <w:tcPr>
            <w:tcW w:w="2536" w:type="dxa"/>
          </w:tcPr>
          <w:p w:rsidR="003505A0" w:rsidRPr="00A4164D" w:rsidRDefault="001067BD" w:rsidP="00D92938">
            <w:pPr>
              <w:rPr>
                <w:rFonts w:cs="Arial"/>
                <w:sz w:val="20"/>
                <w:szCs w:val="20"/>
              </w:rPr>
            </w:pPr>
            <w:r>
              <w:rPr>
                <w:rFonts w:cs="Arial"/>
                <w:sz w:val="20"/>
                <w:szCs w:val="20"/>
              </w:rPr>
              <w:t>MS PowerPoint</w:t>
            </w:r>
            <w:r w:rsidR="00D92938">
              <w:rPr>
                <w:rFonts w:cstheme="minorHAnsi"/>
                <w:sz w:val="20"/>
                <w:szCs w:val="20"/>
              </w:rPr>
              <w:t>™</w:t>
            </w:r>
            <w:r>
              <w:rPr>
                <w:rFonts w:cs="Arial"/>
                <w:sz w:val="20"/>
                <w:szCs w:val="20"/>
              </w:rPr>
              <w:t xml:space="preserve"> </w:t>
            </w:r>
            <w:r w:rsidR="00D92938">
              <w:rPr>
                <w:rFonts w:cs="Arial"/>
                <w:sz w:val="20"/>
                <w:szCs w:val="20"/>
              </w:rPr>
              <w:t>presentation</w:t>
            </w: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2.2.2</w:t>
            </w:r>
          </w:p>
        </w:tc>
        <w:tc>
          <w:tcPr>
            <w:tcW w:w="5403" w:type="dxa"/>
          </w:tcPr>
          <w:p w:rsidR="003505A0" w:rsidRDefault="003505A0" w:rsidP="006953FC">
            <w:pPr>
              <w:spacing w:after="0"/>
              <w:jc w:val="right"/>
              <w:rPr>
                <w:rFonts w:cs="Arial"/>
                <w:sz w:val="20"/>
                <w:szCs w:val="20"/>
              </w:rPr>
            </w:pPr>
            <w:r>
              <w:rPr>
                <w:rFonts w:cs="Arial"/>
                <w:sz w:val="20"/>
                <w:szCs w:val="20"/>
              </w:rPr>
              <w:t>Assessment of the production and presentation of the strategic plan</w:t>
            </w:r>
          </w:p>
        </w:tc>
        <w:tc>
          <w:tcPr>
            <w:tcW w:w="612" w:type="dxa"/>
          </w:tcPr>
          <w:p w:rsidR="003505A0" w:rsidRPr="00A4164D" w:rsidRDefault="003505A0" w:rsidP="00256A89">
            <w:pPr>
              <w:jc w:val="center"/>
              <w:rPr>
                <w:rFonts w:cs="Arial"/>
                <w:sz w:val="20"/>
                <w:szCs w:val="20"/>
              </w:rPr>
            </w:pPr>
            <w:r>
              <w:rPr>
                <w:rFonts w:cs="Arial"/>
                <w:sz w:val="20"/>
                <w:szCs w:val="20"/>
              </w:rPr>
              <w:t>2</w:t>
            </w:r>
          </w:p>
        </w:tc>
        <w:tc>
          <w:tcPr>
            <w:tcW w:w="2536" w:type="dxa"/>
          </w:tcPr>
          <w:p w:rsidR="003505A0" w:rsidRPr="00A4164D" w:rsidRDefault="003505A0" w:rsidP="00256A89">
            <w:pPr>
              <w:jc w:val="both"/>
              <w:rPr>
                <w:rFonts w:cs="Arial"/>
                <w:sz w:val="20"/>
                <w:szCs w:val="20"/>
              </w:rPr>
            </w:pP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bl>
    <w:p w:rsidR="00291D58" w:rsidRPr="00A4164D" w:rsidRDefault="00291D58" w:rsidP="006D29F9">
      <w:pPr>
        <w:pStyle w:val="ModuleHeading1"/>
        <w:numPr>
          <w:ilvl w:val="0"/>
          <w:numId w:val="0"/>
        </w:numPr>
        <w:ind w:left="1275"/>
      </w:pPr>
    </w:p>
    <w:sectPr w:rsidR="00291D58" w:rsidRPr="00A4164D" w:rsidSect="003247B6">
      <w:headerReference w:type="even" r:id="rId36"/>
      <w:headerReference w:type="default" r:id="rId37"/>
      <w:footerReference w:type="default" r:id="rId38"/>
      <w:headerReference w:type="first" r:id="rId3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65F" w:rsidRDefault="0036465F" w:rsidP="005D7E57">
      <w:pPr>
        <w:spacing w:after="0" w:line="240" w:lineRule="auto"/>
      </w:pPr>
      <w:r>
        <w:separator/>
      </w:r>
    </w:p>
  </w:endnote>
  <w:endnote w:type="continuationSeparator" w:id="0">
    <w:p w:rsidR="0036465F" w:rsidRDefault="0036465F"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E94197" w:rsidRPr="003E22A6" w:rsidRDefault="00E94197"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Master of AtoN Management</w:t>
        </w:r>
      </w:p>
      <w:p w:rsidR="00E94197" w:rsidRPr="003E22A6" w:rsidRDefault="00E94197"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E94197" w:rsidRDefault="00E94197">
        <w:pPr>
          <w:pStyle w:val="Footer"/>
          <w:jc w:val="right"/>
        </w:pPr>
        <w:r>
          <w:t xml:space="preserve">Page | </w:t>
        </w:r>
        <w:r>
          <w:fldChar w:fldCharType="begin"/>
        </w:r>
        <w:r>
          <w:instrText xml:space="preserve"> PAGE   \* MERGEFORMAT </w:instrText>
        </w:r>
        <w:r>
          <w:fldChar w:fldCharType="separate"/>
        </w:r>
        <w:r w:rsidR="006B1F90">
          <w:rPr>
            <w:noProof/>
          </w:rPr>
          <w:t>17</w:t>
        </w:r>
        <w:r>
          <w:rPr>
            <w:noProof/>
          </w:rPr>
          <w:fldChar w:fldCharType="end"/>
        </w:r>
        <w:r>
          <w:t xml:space="preserve"> </w:t>
        </w:r>
      </w:p>
    </w:sdtContent>
  </w:sdt>
  <w:p w:rsidR="00E94197" w:rsidRPr="000C4249" w:rsidRDefault="00E94197" w:rsidP="000C4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AE7A59" w:rsidRDefault="00E94197">
    <w:pPr>
      <w:pStyle w:val="Footer"/>
      <w:rPr>
        <w:rFonts w:ascii="AvenirNext LT Pro Regular" w:hAnsi="AvenirNext LT Pro Regular"/>
        <w:color w:val="575756"/>
        <w:sz w:val="14"/>
        <w:szCs w:val="14"/>
      </w:rPr>
    </w:pPr>
    <w:r w:rsidRPr="00AE7A59">
      <w:rPr>
        <w:rFonts w:ascii="AvenirNext LT Pro Regular" w:hAnsi="AvenirNext LT Pro Regular"/>
        <w:color w:val="575756"/>
        <w:sz w:val="14"/>
        <w:szCs w:val="14"/>
      </w:rPr>
      <w:t>10 rue des Gaudines – 78100 Saint-Germain-en-Laye – France</w:t>
    </w:r>
  </w:p>
  <w:p w:rsidR="00E94197" w:rsidRPr="000819B0" w:rsidRDefault="00E94197">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E94197" w:rsidRPr="000819B0" w:rsidRDefault="00E94197">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E94197" w:rsidRPr="000819B0" w:rsidRDefault="00E94197">
    <w:pPr>
      <w:pStyle w:val="Footer"/>
      <w:rPr>
        <w:rFonts w:ascii="AvenirNext LT Pro Cn" w:hAnsi="AvenirNext LT Pro Cn"/>
        <w:color w:val="00558C"/>
        <w:sz w:val="14"/>
        <w:szCs w:val="14"/>
      </w:rPr>
    </w:pPr>
  </w:p>
  <w:p w:rsidR="00E94197" w:rsidRPr="00574F9E" w:rsidRDefault="00E94197">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E94197" w:rsidRPr="00574F9E" w:rsidRDefault="00E94197">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2406"/>
      <w:docPartObj>
        <w:docPartGallery w:val="Page Numbers (Bottom of Page)"/>
        <w:docPartUnique/>
      </w:docPartObj>
    </w:sdtPr>
    <w:sdtEndPr>
      <w:rPr>
        <w:color w:val="7F7F7F" w:themeColor="background1" w:themeShade="7F"/>
        <w:spacing w:val="60"/>
      </w:rPr>
    </w:sdtEndPr>
    <w:sdtContent>
      <w:p w:rsidR="00E94197" w:rsidRPr="003E22A6" w:rsidRDefault="00E94197"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 Master of AtoN Management</w:t>
        </w:r>
      </w:p>
      <w:p w:rsidR="00E94197" w:rsidRPr="003E22A6" w:rsidRDefault="00E94197"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E94197" w:rsidRDefault="00E94197">
        <w:pPr>
          <w:pStyle w:val="Footer"/>
          <w:pBdr>
            <w:top w:val="single" w:sz="4" w:space="1" w:color="D9D9D9" w:themeColor="background1" w:themeShade="D9"/>
          </w:pBdr>
          <w:jc w:val="right"/>
        </w:pPr>
        <w:r>
          <w:fldChar w:fldCharType="begin"/>
        </w:r>
        <w:r>
          <w:instrText xml:space="preserve"> PAGE   \* MERGEFORMAT </w:instrText>
        </w:r>
        <w:r>
          <w:fldChar w:fldCharType="separate"/>
        </w:r>
        <w:r w:rsidR="006B1F90">
          <w:rPr>
            <w:noProof/>
          </w:rPr>
          <w:t>4</w:t>
        </w:r>
        <w:r>
          <w:rPr>
            <w:noProof/>
          </w:rPr>
          <w:fldChar w:fldCharType="end"/>
        </w:r>
        <w:r>
          <w:t xml:space="preserve"> | </w:t>
        </w:r>
        <w:r>
          <w:rPr>
            <w:color w:val="7F7F7F" w:themeColor="background1" w:themeShade="7F"/>
            <w:spacing w:val="60"/>
          </w:rPr>
          <w:t>Page</w:t>
        </w:r>
      </w:p>
    </w:sdtContent>
  </w:sdt>
  <w:p w:rsidR="00E94197" w:rsidRPr="003E22A6" w:rsidRDefault="00E94197" w:rsidP="00D97909">
    <w:pPr>
      <w:pStyle w:val="Footer"/>
      <w:rPr>
        <w:rFonts w:ascii="AvenirNext LT Pro Cn" w:hAnsi="AvenirNext LT Pro Cn"/>
        <w:color w:val="00B2AA"/>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3E22A6" w:rsidRDefault="00E9419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94197" w:rsidRPr="003E22A6" w:rsidRDefault="00E9419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94197" w:rsidRDefault="00E94197" w:rsidP="009062C6">
    <w:pPr>
      <w:pStyle w:val="Footer"/>
      <w:tabs>
        <w:tab w:val="center" w:pos="723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3E22A6" w:rsidRDefault="00E9419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94197" w:rsidRPr="003E22A6" w:rsidRDefault="00E94197"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94197" w:rsidRPr="008136BC" w:rsidRDefault="00E94197"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B1F90">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B1F90">
      <w:rPr>
        <w:noProof/>
        <w:lang w:val="en-US"/>
      </w:rPr>
      <w:t>23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E94197"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48</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3E22A6" w:rsidRDefault="00E94197"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94197" w:rsidRPr="003E22A6" w:rsidRDefault="00E94197"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94197" w:rsidRDefault="00E94197">
    <w:pPr>
      <w:pStyle w:val="Footer"/>
    </w:pPr>
  </w:p>
  <w:p w:rsidR="00E94197" w:rsidRPr="008136BC" w:rsidRDefault="00E94197" w:rsidP="009062C6">
    <w:pPr>
      <w:pStyle w:val="Footer"/>
      <w:tabs>
        <w:tab w:val="center" w:pos="4820"/>
        <w:tab w:val="right" w:pos="9639"/>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3E22A6" w:rsidRDefault="00E94197"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E94197" w:rsidRPr="003E22A6" w:rsidRDefault="00E94197"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E94197" w:rsidRPr="008136BC" w:rsidRDefault="00E94197"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D68DA">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D68DA">
      <w:rPr>
        <w:noProof/>
        <w:lang w:val="en-US"/>
      </w:rPr>
      <w:t>23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65F" w:rsidRDefault="0036465F" w:rsidP="005D7E57">
      <w:pPr>
        <w:spacing w:after="0" w:line="240" w:lineRule="auto"/>
      </w:pPr>
      <w:r>
        <w:separator/>
      </w:r>
    </w:p>
  </w:footnote>
  <w:footnote w:type="continuationSeparator" w:id="0">
    <w:p w:rsidR="0036465F" w:rsidRDefault="0036465F" w:rsidP="005D7E57">
      <w:pPr>
        <w:spacing w:after="0" w:line="240" w:lineRule="auto"/>
      </w:pPr>
      <w:r>
        <w:continuationSeparator/>
      </w:r>
    </w:p>
  </w:footnote>
  <w:footnote w:id="1">
    <w:p w:rsidR="00E94197" w:rsidRPr="001419C2" w:rsidRDefault="00E94197">
      <w:pPr>
        <w:pStyle w:val="FootnoteText"/>
        <w:rPr>
          <w:rFonts w:asciiTheme="minorHAnsi" w:hAnsiTheme="minorHAnsi" w:cstheme="minorHAnsi"/>
        </w:rPr>
      </w:pPr>
      <w:r>
        <w:rPr>
          <w:rStyle w:val="FootnoteReference"/>
        </w:rPr>
        <w:footnoteRef/>
      </w:r>
      <w:r>
        <w:t xml:space="preserve"> </w:t>
      </w:r>
      <w:r w:rsidRPr="001419C2">
        <w:rPr>
          <w:rFonts w:asciiTheme="minorHAnsi" w:hAnsiTheme="minorHAnsi" w:cstheme="minorHAnsi"/>
        </w:rPr>
        <w:t xml:space="preserve">The </w:t>
      </w:r>
      <w:r>
        <w:rPr>
          <w:rFonts w:asciiTheme="minorHAnsi" w:hAnsiTheme="minorHAnsi" w:cstheme="minorHAnsi"/>
        </w:rPr>
        <w:t>subject headings for the draft Strategic Plan are taken from Module Three, Lecture 42 of the training plan developed by the IALA WWA for the delivery of model course L1.1 for AtoN managers.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7" o:spid="_x0000_s2050"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6" o:spid="_x0000_s2059" type="#_x0000_t136" style="position:absolute;margin-left:0;margin-top:0;width:554.25pt;height:85.25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7" o:spid="_x0000_s2060" type="#_x0000_t136" style="position:absolute;margin-left:0;margin-top:0;width:554.25pt;height:85.25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5" o:spid="_x0000_s2058" type="#_x0000_t136" style="position:absolute;margin-left:0;margin-top:0;width:554.25pt;height:85.25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9" o:spid="_x0000_s2062" type="#_x0000_t136" style="position:absolute;margin-left:0;margin-top:0;width:554.25pt;height:85.25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0" o:spid="_x0000_s2063" type="#_x0000_t136" style="position:absolute;margin-left:0;margin-top:0;width:554.25pt;height:85.25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1D09DE" w:rsidRDefault="0036465F"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8" o:spid="_x0000_s2061" type="#_x0000_t136" style="position:absolute;left:0;text-align:left;margin-left:0;margin-top:0;width:554.25pt;height:85.25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94197" w:rsidRPr="001D09DE">
      <w:rPr>
        <w:rFonts w:cs="Arial"/>
        <w:sz w:val="20"/>
      </w:rPr>
      <w:t>Model Curse E-101/1 – Level 1 Manager Training</w:t>
    </w:r>
  </w:p>
  <w:p w:rsidR="00E94197" w:rsidRDefault="00E94197" w:rsidP="009062C6">
    <w:pPr>
      <w:pBdr>
        <w:bottom w:val="single" w:sz="4" w:space="1" w:color="auto"/>
      </w:pBdr>
      <w:jc w:val="center"/>
    </w:pPr>
    <w:r>
      <w:rPr>
        <w:rFonts w:cs="Arial"/>
        <w:sz w:val="20"/>
        <w:highlight w:val="yellow"/>
      </w:rPr>
      <w:t>December 2011</w:t>
    </w:r>
  </w:p>
  <w:p w:rsidR="00E94197" w:rsidRDefault="00E94197"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2" o:spid="_x0000_s2065" type="#_x0000_t136" style="position:absolute;margin-left:0;margin-top:0;width:554.25pt;height:85.25pt;rotation:315;z-index:-2516244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3" o:spid="_x0000_s2066" type="#_x0000_t136" style="position:absolute;margin-left:0;margin-top:0;width:554.25pt;height:85.25pt;rotation:315;z-index:-2516224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1D09DE" w:rsidRDefault="0036465F"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1" o:spid="_x0000_s2064" type="#_x0000_t136" style="position:absolute;left:0;text-align:left;margin-left:0;margin-top:0;width:554.25pt;height:85.25pt;rotation:315;z-index:-2516264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94197" w:rsidRPr="001D09DE">
      <w:rPr>
        <w:rFonts w:cs="Arial"/>
        <w:sz w:val="20"/>
      </w:rPr>
      <w:t>Model Curse E-101/1 – Level 1 Manager Training</w:t>
    </w:r>
  </w:p>
  <w:p w:rsidR="00E94197" w:rsidRDefault="00E94197" w:rsidP="009062C6">
    <w:pPr>
      <w:pBdr>
        <w:bottom w:val="single" w:sz="4" w:space="1" w:color="auto"/>
      </w:pBdr>
      <w:jc w:val="center"/>
    </w:pPr>
    <w:r>
      <w:rPr>
        <w:rFonts w:cs="Arial"/>
        <w:sz w:val="20"/>
        <w:highlight w:val="yellow"/>
      </w:rPr>
      <w:t>December 2011</w:t>
    </w:r>
  </w:p>
  <w:p w:rsidR="00E94197" w:rsidRDefault="00E94197"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5" o:spid="_x0000_s2068" type="#_x0000_t136" style="position:absolute;margin-left:0;margin-top:0;width:554.25pt;height:85.25pt;rotation:315;z-index:-2516183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8" o:spid="_x0000_s2051"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6" o:spid="_x0000_s2069" type="#_x0000_t136" style="position:absolute;margin-left:0;margin-top:0;width:554.25pt;height:85.25pt;rotation:315;z-index:-2516162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4" o:spid="_x0000_s2067" type="#_x0000_t136" style="position:absolute;margin-left:0;margin-top:0;width:554.25pt;height:85.25pt;rotation:315;z-index:-2516203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0E5" w:rsidRDefault="0036465F" w:rsidP="00D86CC7">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6"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6E10E5">
      <w:t xml:space="preserve">ENG8 -12.1.2 </w:t>
    </w:r>
  </w:p>
  <w:p w:rsidR="00E94197" w:rsidRDefault="006E10E5" w:rsidP="00D86CC7">
    <w:pPr>
      <w:pStyle w:val="Header"/>
      <w:jc w:val="right"/>
    </w:pPr>
    <w:r>
      <w:t xml:space="preserve">Formerly </w:t>
    </w:r>
    <w:r w:rsidR="00E94197">
      <w:t>ENG8-10.7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0" o:spid="_x0000_s2053" type="#_x0000_t136" style="position:absolute;margin-left:0;margin-top:0;width:554.25pt;height:85.2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1" o:spid="_x0000_s2054" type="#_x0000_t136" style="position:absolute;margin-left:0;margin-top:0;width:554.25pt;height:85.2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Pr="000C4249" w:rsidRDefault="0036465F" w:rsidP="000C42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9" o:spid="_x0000_s2052" type="#_x0000_t136" style="position:absolute;margin-left:0;margin-top:0;width:554.25pt;height:85.2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3" o:spid="_x0000_s2056" type="#_x0000_t136" style="position:absolute;margin-left:0;margin-top:0;width:554.25pt;height:85.25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4" o:spid="_x0000_s2057" type="#_x0000_t136" style="position:absolute;margin-left:0;margin-top:0;width:554.25pt;height:85.25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197" w:rsidRDefault="0036465F"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2" o:spid="_x0000_s2055" type="#_x0000_t136" style="position:absolute;margin-left:0;margin-top:0;width:554.25pt;height:85.25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C22A7FC2"/>
    <w:lvl w:ilvl="0" w:tplc="A156C9CC">
      <w:start w:val="1"/>
      <w:numFmt w:val="decimal"/>
      <w:pStyle w:val="Heading1"/>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9C63CF"/>
    <w:multiLevelType w:val="hybridMultilevel"/>
    <w:tmpl w:val="B8C4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B55D23"/>
    <w:multiLevelType w:val="multilevel"/>
    <w:tmpl w:val="6CAEBB5A"/>
    <w:lvl w:ilvl="0">
      <w:start w:val="1"/>
      <w:numFmt w:val="decimal"/>
      <w:pStyle w:val="Table"/>
      <w:lvlText w:val="Table %1"/>
      <w:lvlJc w:val="left"/>
      <w:pPr>
        <w:tabs>
          <w:tab w:val="num" w:pos="8080"/>
        </w:tabs>
        <w:ind w:left="8080" w:hanging="1134"/>
      </w:pPr>
      <w:rPr>
        <w:rFonts w:asciiTheme="minorHAnsi" w:hAnsiTheme="minorHAnsi" w:cstheme="minorHAnsi"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1100"/>
        </w:tabs>
        <w:ind w:left="-1100" w:hanging="180"/>
      </w:pPr>
    </w:lvl>
    <w:lvl w:ilvl="3" w:tentative="1">
      <w:start w:val="1"/>
      <w:numFmt w:val="decimal"/>
      <w:lvlText w:val="%4."/>
      <w:lvlJc w:val="left"/>
      <w:pPr>
        <w:tabs>
          <w:tab w:val="num" w:pos="-380"/>
        </w:tabs>
        <w:ind w:left="-380" w:hanging="360"/>
      </w:pPr>
    </w:lvl>
    <w:lvl w:ilvl="4" w:tentative="1">
      <w:start w:val="1"/>
      <w:numFmt w:val="lowerLetter"/>
      <w:lvlText w:val="%5."/>
      <w:lvlJc w:val="left"/>
      <w:pPr>
        <w:tabs>
          <w:tab w:val="num" w:pos="340"/>
        </w:tabs>
        <w:ind w:left="340" w:hanging="360"/>
      </w:pPr>
    </w:lvl>
    <w:lvl w:ilvl="5" w:tentative="1">
      <w:start w:val="1"/>
      <w:numFmt w:val="lowerRoman"/>
      <w:lvlText w:val="%6."/>
      <w:lvlJc w:val="right"/>
      <w:pPr>
        <w:tabs>
          <w:tab w:val="num" w:pos="1060"/>
        </w:tabs>
        <w:ind w:left="1060" w:hanging="180"/>
      </w:pPr>
    </w:lvl>
    <w:lvl w:ilvl="6" w:tentative="1">
      <w:start w:val="1"/>
      <w:numFmt w:val="decimal"/>
      <w:lvlText w:val="%7."/>
      <w:lvlJc w:val="left"/>
      <w:pPr>
        <w:tabs>
          <w:tab w:val="num" w:pos="1780"/>
        </w:tabs>
        <w:ind w:left="1780" w:hanging="360"/>
      </w:pPr>
    </w:lvl>
    <w:lvl w:ilvl="7" w:tentative="1">
      <w:start w:val="1"/>
      <w:numFmt w:val="lowerLetter"/>
      <w:lvlText w:val="%8."/>
      <w:lvlJc w:val="left"/>
      <w:pPr>
        <w:tabs>
          <w:tab w:val="num" w:pos="2500"/>
        </w:tabs>
        <w:ind w:left="2500" w:hanging="360"/>
      </w:pPr>
    </w:lvl>
    <w:lvl w:ilvl="8" w:tentative="1">
      <w:start w:val="1"/>
      <w:numFmt w:val="lowerRoman"/>
      <w:lvlText w:val="%9."/>
      <w:lvlJc w:val="right"/>
      <w:pPr>
        <w:tabs>
          <w:tab w:val="num" w:pos="3220"/>
        </w:tabs>
        <w:ind w:left="322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143"/>
        </w:tabs>
        <w:ind w:left="143" w:hanging="851"/>
      </w:pPr>
      <w:rPr>
        <w:rFonts w:hint="default"/>
      </w:rPr>
    </w:lvl>
    <w:lvl w:ilvl="2">
      <w:start w:val="1"/>
      <w:numFmt w:val="decimal"/>
      <w:lvlText w:val="%1.%2.%3"/>
      <w:lvlJc w:val="left"/>
      <w:pPr>
        <w:tabs>
          <w:tab w:val="num" w:pos="284"/>
        </w:tabs>
        <w:ind w:left="284" w:hanging="992"/>
      </w:pPr>
      <w:rPr>
        <w:rFonts w:hint="default"/>
      </w:rPr>
    </w:lvl>
    <w:lvl w:ilvl="3">
      <w:start w:val="1"/>
      <w:numFmt w:val="decimal"/>
      <w:lvlText w:val="%1.%2.%3.%4"/>
      <w:lvlJc w:val="left"/>
      <w:pPr>
        <w:tabs>
          <w:tab w:val="num" w:pos="426"/>
        </w:tabs>
        <w:ind w:left="426" w:hanging="1134"/>
      </w:pPr>
      <w:rPr>
        <w:rFonts w:hint="default"/>
      </w:rPr>
    </w:lvl>
    <w:lvl w:ilvl="4">
      <w:start w:val="1"/>
      <w:numFmt w:val="decimal"/>
      <w:lvlText w:val="%1.%2.%3.%4.%5"/>
      <w:lvlJc w:val="left"/>
      <w:pPr>
        <w:tabs>
          <w:tab w:val="num" w:pos="300"/>
        </w:tabs>
        <w:ind w:left="300" w:hanging="1008"/>
      </w:pPr>
      <w:rPr>
        <w:rFonts w:hint="default"/>
      </w:rPr>
    </w:lvl>
    <w:lvl w:ilvl="5">
      <w:start w:val="1"/>
      <w:numFmt w:val="decimal"/>
      <w:lvlText w:val="%1.%2.%3.%4.%5.%6"/>
      <w:lvlJc w:val="left"/>
      <w:pPr>
        <w:tabs>
          <w:tab w:val="num" w:pos="444"/>
        </w:tabs>
        <w:ind w:left="444" w:hanging="1152"/>
      </w:pPr>
      <w:rPr>
        <w:rFonts w:hint="default"/>
      </w:rPr>
    </w:lvl>
    <w:lvl w:ilvl="6">
      <w:start w:val="1"/>
      <w:numFmt w:val="decimal"/>
      <w:lvlText w:val="%1.%2.%3.%4.%5.%6.%7"/>
      <w:lvlJc w:val="left"/>
      <w:pPr>
        <w:tabs>
          <w:tab w:val="num" w:pos="588"/>
        </w:tabs>
        <w:ind w:left="588" w:hanging="1296"/>
      </w:pPr>
      <w:rPr>
        <w:rFonts w:hint="default"/>
      </w:rPr>
    </w:lvl>
    <w:lvl w:ilvl="7">
      <w:start w:val="1"/>
      <w:numFmt w:val="decimal"/>
      <w:lvlText w:val="%1.%2.%3.%4.%5.%6.%7.%8"/>
      <w:lvlJc w:val="left"/>
      <w:pPr>
        <w:tabs>
          <w:tab w:val="num" w:pos="732"/>
        </w:tabs>
        <w:ind w:left="732" w:hanging="1440"/>
      </w:pPr>
      <w:rPr>
        <w:rFonts w:hint="default"/>
      </w:rPr>
    </w:lvl>
    <w:lvl w:ilvl="8">
      <w:start w:val="1"/>
      <w:numFmt w:val="decimal"/>
      <w:lvlText w:val="%1.%2.%3.%4.%5.%6.%7.%8.%9"/>
      <w:lvlJc w:val="left"/>
      <w:pPr>
        <w:tabs>
          <w:tab w:val="num" w:pos="876"/>
        </w:tabs>
        <w:ind w:left="876" w:hanging="1584"/>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DC549E"/>
    <w:multiLevelType w:val="hybridMultilevel"/>
    <w:tmpl w:val="E39EB5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8"/>
  </w:num>
  <w:num w:numId="3">
    <w:abstractNumId w:val="16"/>
  </w:num>
  <w:num w:numId="4">
    <w:abstractNumId w:val="3"/>
  </w:num>
  <w:num w:numId="5">
    <w:abstractNumId w:val="26"/>
  </w:num>
  <w:num w:numId="6">
    <w:abstractNumId w:val="12"/>
  </w:num>
  <w:num w:numId="7">
    <w:abstractNumId w:val="22"/>
  </w:num>
  <w:num w:numId="8">
    <w:abstractNumId w:val="29"/>
  </w:num>
  <w:num w:numId="9">
    <w:abstractNumId w:val="19"/>
  </w:num>
  <w:num w:numId="10">
    <w:abstractNumId w:val="0"/>
  </w:num>
  <w:num w:numId="11">
    <w:abstractNumId w:val="7"/>
  </w:num>
  <w:num w:numId="12">
    <w:abstractNumId w:val="18"/>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4"/>
  </w:num>
  <w:num w:numId="21">
    <w:abstractNumId w:val="23"/>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2"/>
  </w:num>
  <w:num w:numId="27">
    <w:abstractNumId w:val="13"/>
  </w:num>
  <w:num w:numId="28">
    <w:abstractNumId w:val="24"/>
  </w:num>
  <w:num w:numId="29">
    <w:abstractNumId w:val="28"/>
  </w:num>
  <w:num w:numId="30">
    <w:abstractNumId w:val="1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5"/>
  </w:num>
  <w:num w:numId="35">
    <w:abstractNumId w:val="5"/>
  </w:num>
  <w:num w:numId="36">
    <w:abstractNumId w:val="1"/>
  </w:num>
  <w:num w:numId="37">
    <w:abstractNumId w:val="1"/>
  </w:num>
  <w:num w:numId="38">
    <w:abstractNumId w:val="1"/>
  </w:num>
  <w:num w:numId="39">
    <w:abstractNumId w:val="18"/>
  </w:num>
  <w:num w:numId="40">
    <w:abstractNumId w:val="1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733998799-3592985067-3319619644-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15339"/>
    <w:rsid w:val="00022B34"/>
    <w:rsid w:val="0002317D"/>
    <w:rsid w:val="000275FC"/>
    <w:rsid w:val="0003220A"/>
    <w:rsid w:val="00032357"/>
    <w:rsid w:val="00040FFA"/>
    <w:rsid w:val="000411AB"/>
    <w:rsid w:val="00041E31"/>
    <w:rsid w:val="00045CCC"/>
    <w:rsid w:val="00050F67"/>
    <w:rsid w:val="00054CC1"/>
    <w:rsid w:val="00057D5A"/>
    <w:rsid w:val="00062000"/>
    <w:rsid w:val="0006224C"/>
    <w:rsid w:val="0006542A"/>
    <w:rsid w:val="00071057"/>
    <w:rsid w:val="000819B0"/>
    <w:rsid w:val="00083CE5"/>
    <w:rsid w:val="00086ABB"/>
    <w:rsid w:val="00091124"/>
    <w:rsid w:val="00094DA0"/>
    <w:rsid w:val="00096933"/>
    <w:rsid w:val="000B0751"/>
    <w:rsid w:val="000B482D"/>
    <w:rsid w:val="000C135B"/>
    <w:rsid w:val="000C2869"/>
    <w:rsid w:val="000C4249"/>
    <w:rsid w:val="000C49C7"/>
    <w:rsid w:val="000D294A"/>
    <w:rsid w:val="000D651D"/>
    <w:rsid w:val="000D67CF"/>
    <w:rsid w:val="000E4828"/>
    <w:rsid w:val="000E4CBC"/>
    <w:rsid w:val="000F533E"/>
    <w:rsid w:val="000F794C"/>
    <w:rsid w:val="00101BEA"/>
    <w:rsid w:val="001067BD"/>
    <w:rsid w:val="00112C3A"/>
    <w:rsid w:val="00137216"/>
    <w:rsid w:val="001419C2"/>
    <w:rsid w:val="0014210A"/>
    <w:rsid w:val="00146593"/>
    <w:rsid w:val="00147868"/>
    <w:rsid w:val="00153801"/>
    <w:rsid w:val="00164DC9"/>
    <w:rsid w:val="001809C8"/>
    <w:rsid w:val="00182335"/>
    <w:rsid w:val="0019497A"/>
    <w:rsid w:val="001A056D"/>
    <w:rsid w:val="001A2A28"/>
    <w:rsid w:val="001A3523"/>
    <w:rsid w:val="001A6583"/>
    <w:rsid w:val="001B497F"/>
    <w:rsid w:val="001B5743"/>
    <w:rsid w:val="001B69F9"/>
    <w:rsid w:val="001B6D35"/>
    <w:rsid w:val="001C5C9B"/>
    <w:rsid w:val="001C5D87"/>
    <w:rsid w:val="001D4B1D"/>
    <w:rsid w:val="001F70AD"/>
    <w:rsid w:val="00200573"/>
    <w:rsid w:val="00201794"/>
    <w:rsid w:val="00204905"/>
    <w:rsid w:val="00213079"/>
    <w:rsid w:val="00213788"/>
    <w:rsid w:val="00221D5B"/>
    <w:rsid w:val="00227480"/>
    <w:rsid w:val="002304D5"/>
    <w:rsid w:val="00230C7F"/>
    <w:rsid w:val="0023606D"/>
    <w:rsid w:val="002376E7"/>
    <w:rsid w:val="00245B7F"/>
    <w:rsid w:val="0025414C"/>
    <w:rsid w:val="00256A89"/>
    <w:rsid w:val="002624AF"/>
    <w:rsid w:val="0026322E"/>
    <w:rsid w:val="00265495"/>
    <w:rsid w:val="00270560"/>
    <w:rsid w:val="0027524D"/>
    <w:rsid w:val="002758C8"/>
    <w:rsid w:val="002854FC"/>
    <w:rsid w:val="002875A2"/>
    <w:rsid w:val="00291D58"/>
    <w:rsid w:val="002941F4"/>
    <w:rsid w:val="002947E7"/>
    <w:rsid w:val="0029694A"/>
    <w:rsid w:val="00297006"/>
    <w:rsid w:val="00297B14"/>
    <w:rsid w:val="002B4357"/>
    <w:rsid w:val="002B6EE6"/>
    <w:rsid w:val="002C09A4"/>
    <w:rsid w:val="002C0EA4"/>
    <w:rsid w:val="002D3150"/>
    <w:rsid w:val="002D3E20"/>
    <w:rsid w:val="002E548D"/>
    <w:rsid w:val="002F04AA"/>
    <w:rsid w:val="002F0F8A"/>
    <w:rsid w:val="002F3E35"/>
    <w:rsid w:val="002F6697"/>
    <w:rsid w:val="00310F1C"/>
    <w:rsid w:val="00312204"/>
    <w:rsid w:val="003138E1"/>
    <w:rsid w:val="00315B19"/>
    <w:rsid w:val="0032179B"/>
    <w:rsid w:val="00321DA5"/>
    <w:rsid w:val="00323560"/>
    <w:rsid w:val="003238A6"/>
    <w:rsid w:val="003247B6"/>
    <w:rsid w:val="003270D4"/>
    <w:rsid w:val="003408C5"/>
    <w:rsid w:val="00341330"/>
    <w:rsid w:val="003505A0"/>
    <w:rsid w:val="0036465F"/>
    <w:rsid w:val="00364D6A"/>
    <w:rsid w:val="00371AEF"/>
    <w:rsid w:val="0039079E"/>
    <w:rsid w:val="00394F30"/>
    <w:rsid w:val="00395B79"/>
    <w:rsid w:val="00395F02"/>
    <w:rsid w:val="003968AE"/>
    <w:rsid w:val="00397E2B"/>
    <w:rsid w:val="003A11F4"/>
    <w:rsid w:val="003A1D49"/>
    <w:rsid w:val="003A4CD4"/>
    <w:rsid w:val="003B01A8"/>
    <w:rsid w:val="003C3F0F"/>
    <w:rsid w:val="003C573E"/>
    <w:rsid w:val="003D4251"/>
    <w:rsid w:val="003D68DA"/>
    <w:rsid w:val="003E2039"/>
    <w:rsid w:val="003E22A6"/>
    <w:rsid w:val="003E6D55"/>
    <w:rsid w:val="003F7A28"/>
    <w:rsid w:val="004030E8"/>
    <w:rsid w:val="00406710"/>
    <w:rsid w:val="00406718"/>
    <w:rsid w:val="004158DB"/>
    <w:rsid w:val="00420BFA"/>
    <w:rsid w:val="00424C36"/>
    <w:rsid w:val="00432571"/>
    <w:rsid w:val="004338F8"/>
    <w:rsid w:val="004356CA"/>
    <w:rsid w:val="0043729D"/>
    <w:rsid w:val="00444C80"/>
    <w:rsid w:val="00444DA2"/>
    <w:rsid w:val="00450AB5"/>
    <w:rsid w:val="00452E8D"/>
    <w:rsid w:val="004538C6"/>
    <w:rsid w:val="00454A61"/>
    <w:rsid w:val="00454DF6"/>
    <w:rsid w:val="004556B3"/>
    <w:rsid w:val="00457741"/>
    <w:rsid w:val="00462980"/>
    <w:rsid w:val="00480C1E"/>
    <w:rsid w:val="00486D35"/>
    <w:rsid w:val="004917EB"/>
    <w:rsid w:val="00496566"/>
    <w:rsid w:val="004A01A6"/>
    <w:rsid w:val="004B1445"/>
    <w:rsid w:val="004C1481"/>
    <w:rsid w:val="004C3221"/>
    <w:rsid w:val="004C73C4"/>
    <w:rsid w:val="004D4BC9"/>
    <w:rsid w:val="004D50A8"/>
    <w:rsid w:val="004E34AF"/>
    <w:rsid w:val="004E42F4"/>
    <w:rsid w:val="004E76D8"/>
    <w:rsid w:val="004F32D9"/>
    <w:rsid w:val="004F54B5"/>
    <w:rsid w:val="00501D1B"/>
    <w:rsid w:val="005064E6"/>
    <w:rsid w:val="005069E6"/>
    <w:rsid w:val="0051035E"/>
    <w:rsid w:val="005216F1"/>
    <w:rsid w:val="00521C20"/>
    <w:rsid w:val="005275AF"/>
    <w:rsid w:val="00531326"/>
    <w:rsid w:val="00537E2A"/>
    <w:rsid w:val="00540C74"/>
    <w:rsid w:val="00541597"/>
    <w:rsid w:val="0054484D"/>
    <w:rsid w:val="00550B4D"/>
    <w:rsid w:val="005528CF"/>
    <w:rsid w:val="0055388E"/>
    <w:rsid w:val="00553EA5"/>
    <w:rsid w:val="00564E02"/>
    <w:rsid w:val="0056539C"/>
    <w:rsid w:val="005729D3"/>
    <w:rsid w:val="00572D6F"/>
    <w:rsid w:val="00573CD2"/>
    <w:rsid w:val="0057411E"/>
    <w:rsid w:val="00574F9E"/>
    <w:rsid w:val="00575DBF"/>
    <w:rsid w:val="00576F5B"/>
    <w:rsid w:val="00582FAC"/>
    <w:rsid w:val="00595482"/>
    <w:rsid w:val="0059707D"/>
    <w:rsid w:val="005A60FA"/>
    <w:rsid w:val="005B77A1"/>
    <w:rsid w:val="005C2398"/>
    <w:rsid w:val="005C2EC2"/>
    <w:rsid w:val="005C59E9"/>
    <w:rsid w:val="005D4D0D"/>
    <w:rsid w:val="005D7E57"/>
    <w:rsid w:val="005E59D8"/>
    <w:rsid w:val="005F3588"/>
    <w:rsid w:val="0060033C"/>
    <w:rsid w:val="00601787"/>
    <w:rsid w:val="00601961"/>
    <w:rsid w:val="00605229"/>
    <w:rsid w:val="0060602B"/>
    <w:rsid w:val="006063C0"/>
    <w:rsid w:val="0060665D"/>
    <w:rsid w:val="00611AF0"/>
    <w:rsid w:val="00611CB8"/>
    <w:rsid w:val="0061459F"/>
    <w:rsid w:val="0061611C"/>
    <w:rsid w:val="0061612C"/>
    <w:rsid w:val="006166DE"/>
    <w:rsid w:val="00622297"/>
    <w:rsid w:val="00623706"/>
    <w:rsid w:val="00630B03"/>
    <w:rsid w:val="00636BC9"/>
    <w:rsid w:val="00643275"/>
    <w:rsid w:val="00646A03"/>
    <w:rsid w:val="006512B4"/>
    <w:rsid w:val="006544B5"/>
    <w:rsid w:val="00657CF5"/>
    <w:rsid w:val="006603A9"/>
    <w:rsid w:val="00664C1A"/>
    <w:rsid w:val="00667784"/>
    <w:rsid w:val="00673C6B"/>
    <w:rsid w:val="006774C3"/>
    <w:rsid w:val="00683108"/>
    <w:rsid w:val="00685810"/>
    <w:rsid w:val="00690368"/>
    <w:rsid w:val="006953FC"/>
    <w:rsid w:val="00696CA9"/>
    <w:rsid w:val="006B1C81"/>
    <w:rsid w:val="006B1F90"/>
    <w:rsid w:val="006B479C"/>
    <w:rsid w:val="006B4B94"/>
    <w:rsid w:val="006B7506"/>
    <w:rsid w:val="006C66DF"/>
    <w:rsid w:val="006D29F9"/>
    <w:rsid w:val="006E10E5"/>
    <w:rsid w:val="006E384B"/>
    <w:rsid w:val="006E40E4"/>
    <w:rsid w:val="006F29FE"/>
    <w:rsid w:val="006F3676"/>
    <w:rsid w:val="006F45F0"/>
    <w:rsid w:val="006F4868"/>
    <w:rsid w:val="006F535F"/>
    <w:rsid w:val="006F7604"/>
    <w:rsid w:val="007020D5"/>
    <w:rsid w:val="007072E0"/>
    <w:rsid w:val="007103BC"/>
    <w:rsid w:val="007171A6"/>
    <w:rsid w:val="007231CE"/>
    <w:rsid w:val="007238A5"/>
    <w:rsid w:val="00727B99"/>
    <w:rsid w:val="00732EE1"/>
    <w:rsid w:val="007510EC"/>
    <w:rsid w:val="00751A6B"/>
    <w:rsid w:val="00756944"/>
    <w:rsid w:val="00757B7E"/>
    <w:rsid w:val="00760043"/>
    <w:rsid w:val="0076357A"/>
    <w:rsid w:val="007675C7"/>
    <w:rsid w:val="00767B10"/>
    <w:rsid w:val="0077006E"/>
    <w:rsid w:val="0077329D"/>
    <w:rsid w:val="0077527E"/>
    <w:rsid w:val="007808A9"/>
    <w:rsid w:val="00783D2F"/>
    <w:rsid w:val="007849E6"/>
    <w:rsid w:val="007865A2"/>
    <w:rsid w:val="00787EE0"/>
    <w:rsid w:val="00792550"/>
    <w:rsid w:val="00796644"/>
    <w:rsid w:val="007A0669"/>
    <w:rsid w:val="007B0E8A"/>
    <w:rsid w:val="007B3A78"/>
    <w:rsid w:val="007C568C"/>
    <w:rsid w:val="007D09E5"/>
    <w:rsid w:val="007E0963"/>
    <w:rsid w:val="007E7A8A"/>
    <w:rsid w:val="007F1918"/>
    <w:rsid w:val="007F2960"/>
    <w:rsid w:val="007F4F17"/>
    <w:rsid w:val="007F6077"/>
    <w:rsid w:val="007F7820"/>
    <w:rsid w:val="00800FD4"/>
    <w:rsid w:val="008015BC"/>
    <w:rsid w:val="00803DB9"/>
    <w:rsid w:val="008100A6"/>
    <w:rsid w:val="00812208"/>
    <w:rsid w:val="00815368"/>
    <w:rsid w:val="00817C99"/>
    <w:rsid w:val="0082454D"/>
    <w:rsid w:val="0082760B"/>
    <w:rsid w:val="00831CD8"/>
    <w:rsid w:val="00832783"/>
    <w:rsid w:val="00832F94"/>
    <w:rsid w:val="008348B8"/>
    <w:rsid w:val="00842705"/>
    <w:rsid w:val="0084348E"/>
    <w:rsid w:val="00846E6B"/>
    <w:rsid w:val="00854DC9"/>
    <w:rsid w:val="00860CC0"/>
    <w:rsid w:val="00866BC9"/>
    <w:rsid w:val="0087163B"/>
    <w:rsid w:val="0087169C"/>
    <w:rsid w:val="00875D95"/>
    <w:rsid w:val="008806B7"/>
    <w:rsid w:val="008908BD"/>
    <w:rsid w:val="00896928"/>
    <w:rsid w:val="008A0176"/>
    <w:rsid w:val="008A1F06"/>
    <w:rsid w:val="008A4CAC"/>
    <w:rsid w:val="008A4E57"/>
    <w:rsid w:val="008B2A97"/>
    <w:rsid w:val="008B55F9"/>
    <w:rsid w:val="008B5B82"/>
    <w:rsid w:val="008C56FA"/>
    <w:rsid w:val="008C77CB"/>
    <w:rsid w:val="008D154C"/>
    <w:rsid w:val="008D2A47"/>
    <w:rsid w:val="008F2F8A"/>
    <w:rsid w:val="008F381B"/>
    <w:rsid w:val="008F4773"/>
    <w:rsid w:val="009019A6"/>
    <w:rsid w:val="009062C6"/>
    <w:rsid w:val="009068B8"/>
    <w:rsid w:val="0091481C"/>
    <w:rsid w:val="0092455E"/>
    <w:rsid w:val="00937B83"/>
    <w:rsid w:val="009502CE"/>
    <w:rsid w:val="0095749A"/>
    <w:rsid w:val="00976294"/>
    <w:rsid w:val="0098188B"/>
    <w:rsid w:val="00982341"/>
    <w:rsid w:val="0098507E"/>
    <w:rsid w:val="009970DD"/>
    <w:rsid w:val="009A7316"/>
    <w:rsid w:val="009B30A4"/>
    <w:rsid w:val="009B4EDD"/>
    <w:rsid w:val="009B532D"/>
    <w:rsid w:val="009C46A2"/>
    <w:rsid w:val="009D3393"/>
    <w:rsid w:val="009E6E0B"/>
    <w:rsid w:val="00A0626A"/>
    <w:rsid w:val="00A11A3E"/>
    <w:rsid w:val="00A1263E"/>
    <w:rsid w:val="00A14C29"/>
    <w:rsid w:val="00A15F98"/>
    <w:rsid w:val="00A1772E"/>
    <w:rsid w:val="00A217E0"/>
    <w:rsid w:val="00A23E5D"/>
    <w:rsid w:val="00A32CD2"/>
    <w:rsid w:val="00A4164D"/>
    <w:rsid w:val="00A41BF4"/>
    <w:rsid w:val="00A42742"/>
    <w:rsid w:val="00A61EAC"/>
    <w:rsid w:val="00A666B3"/>
    <w:rsid w:val="00A67700"/>
    <w:rsid w:val="00A70A35"/>
    <w:rsid w:val="00A86077"/>
    <w:rsid w:val="00A95B60"/>
    <w:rsid w:val="00AC7D6B"/>
    <w:rsid w:val="00AD1791"/>
    <w:rsid w:val="00AD3D4C"/>
    <w:rsid w:val="00AD4E5A"/>
    <w:rsid w:val="00AD695D"/>
    <w:rsid w:val="00AE2E34"/>
    <w:rsid w:val="00AE3AB2"/>
    <w:rsid w:val="00AE5F88"/>
    <w:rsid w:val="00AE5FC6"/>
    <w:rsid w:val="00AE7A59"/>
    <w:rsid w:val="00AF2AE5"/>
    <w:rsid w:val="00AF2CD8"/>
    <w:rsid w:val="00AF3152"/>
    <w:rsid w:val="00AF359D"/>
    <w:rsid w:val="00AF4E1A"/>
    <w:rsid w:val="00AF6E23"/>
    <w:rsid w:val="00B0405D"/>
    <w:rsid w:val="00B05ABF"/>
    <w:rsid w:val="00B1061B"/>
    <w:rsid w:val="00B15167"/>
    <w:rsid w:val="00B26D2B"/>
    <w:rsid w:val="00B2781D"/>
    <w:rsid w:val="00B30A55"/>
    <w:rsid w:val="00B31506"/>
    <w:rsid w:val="00B40C82"/>
    <w:rsid w:val="00B41AD2"/>
    <w:rsid w:val="00B4411D"/>
    <w:rsid w:val="00B54807"/>
    <w:rsid w:val="00B60904"/>
    <w:rsid w:val="00B709BD"/>
    <w:rsid w:val="00B76D17"/>
    <w:rsid w:val="00B77040"/>
    <w:rsid w:val="00BA185F"/>
    <w:rsid w:val="00BA3D9F"/>
    <w:rsid w:val="00BA3F81"/>
    <w:rsid w:val="00BA533B"/>
    <w:rsid w:val="00BA54E7"/>
    <w:rsid w:val="00BA675B"/>
    <w:rsid w:val="00BB1A39"/>
    <w:rsid w:val="00BB3224"/>
    <w:rsid w:val="00BC3B2D"/>
    <w:rsid w:val="00BC5C99"/>
    <w:rsid w:val="00BC71AF"/>
    <w:rsid w:val="00BD2551"/>
    <w:rsid w:val="00BD5698"/>
    <w:rsid w:val="00BD5C2E"/>
    <w:rsid w:val="00BE2963"/>
    <w:rsid w:val="00BE45BE"/>
    <w:rsid w:val="00BF4E14"/>
    <w:rsid w:val="00C00C38"/>
    <w:rsid w:val="00C168AE"/>
    <w:rsid w:val="00C246A9"/>
    <w:rsid w:val="00C24959"/>
    <w:rsid w:val="00C25AC0"/>
    <w:rsid w:val="00C40F48"/>
    <w:rsid w:val="00C42DB9"/>
    <w:rsid w:val="00C4502C"/>
    <w:rsid w:val="00C53028"/>
    <w:rsid w:val="00C53B3A"/>
    <w:rsid w:val="00C54D75"/>
    <w:rsid w:val="00C5668B"/>
    <w:rsid w:val="00C73FCD"/>
    <w:rsid w:val="00C80E55"/>
    <w:rsid w:val="00C81214"/>
    <w:rsid w:val="00C82508"/>
    <w:rsid w:val="00C85C9B"/>
    <w:rsid w:val="00C868F5"/>
    <w:rsid w:val="00CA5F74"/>
    <w:rsid w:val="00CA63ED"/>
    <w:rsid w:val="00CB0C84"/>
    <w:rsid w:val="00CB4C1C"/>
    <w:rsid w:val="00CB5F0B"/>
    <w:rsid w:val="00CB61EB"/>
    <w:rsid w:val="00CB6AA4"/>
    <w:rsid w:val="00CC30B7"/>
    <w:rsid w:val="00CC6489"/>
    <w:rsid w:val="00CD0A57"/>
    <w:rsid w:val="00CD1AA6"/>
    <w:rsid w:val="00CD449E"/>
    <w:rsid w:val="00CE5A06"/>
    <w:rsid w:val="00CF5126"/>
    <w:rsid w:val="00D016A5"/>
    <w:rsid w:val="00D04BE1"/>
    <w:rsid w:val="00D13282"/>
    <w:rsid w:val="00D1496C"/>
    <w:rsid w:val="00D15ABE"/>
    <w:rsid w:val="00D24631"/>
    <w:rsid w:val="00D24B93"/>
    <w:rsid w:val="00D25CA3"/>
    <w:rsid w:val="00D32D24"/>
    <w:rsid w:val="00D4440E"/>
    <w:rsid w:val="00D530B1"/>
    <w:rsid w:val="00D6158A"/>
    <w:rsid w:val="00D63BAE"/>
    <w:rsid w:val="00D63E4D"/>
    <w:rsid w:val="00D64DD0"/>
    <w:rsid w:val="00D6699C"/>
    <w:rsid w:val="00D710BE"/>
    <w:rsid w:val="00D71163"/>
    <w:rsid w:val="00D85009"/>
    <w:rsid w:val="00D86CC7"/>
    <w:rsid w:val="00D87E34"/>
    <w:rsid w:val="00D92938"/>
    <w:rsid w:val="00D93CAE"/>
    <w:rsid w:val="00D97909"/>
    <w:rsid w:val="00DA2FD9"/>
    <w:rsid w:val="00DA3843"/>
    <w:rsid w:val="00DA40F7"/>
    <w:rsid w:val="00DA7F91"/>
    <w:rsid w:val="00DB4851"/>
    <w:rsid w:val="00DC408F"/>
    <w:rsid w:val="00DC541C"/>
    <w:rsid w:val="00DD199B"/>
    <w:rsid w:val="00DE0218"/>
    <w:rsid w:val="00DF0567"/>
    <w:rsid w:val="00DF798C"/>
    <w:rsid w:val="00E00271"/>
    <w:rsid w:val="00E00D77"/>
    <w:rsid w:val="00E12CFB"/>
    <w:rsid w:val="00E14092"/>
    <w:rsid w:val="00E22048"/>
    <w:rsid w:val="00E25C58"/>
    <w:rsid w:val="00E261F1"/>
    <w:rsid w:val="00E40F90"/>
    <w:rsid w:val="00E436BD"/>
    <w:rsid w:val="00E636ED"/>
    <w:rsid w:val="00E64B9A"/>
    <w:rsid w:val="00E70374"/>
    <w:rsid w:val="00E74A2E"/>
    <w:rsid w:val="00E80420"/>
    <w:rsid w:val="00E84DC0"/>
    <w:rsid w:val="00E9037A"/>
    <w:rsid w:val="00E92DCD"/>
    <w:rsid w:val="00E94197"/>
    <w:rsid w:val="00E97980"/>
    <w:rsid w:val="00EB4B34"/>
    <w:rsid w:val="00EB6820"/>
    <w:rsid w:val="00EB6C6E"/>
    <w:rsid w:val="00EC0001"/>
    <w:rsid w:val="00EC1FFB"/>
    <w:rsid w:val="00EC2B91"/>
    <w:rsid w:val="00EC2DDD"/>
    <w:rsid w:val="00EC4C80"/>
    <w:rsid w:val="00ED1A07"/>
    <w:rsid w:val="00ED1F06"/>
    <w:rsid w:val="00ED31B2"/>
    <w:rsid w:val="00ED3A0D"/>
    <w:rsid w:val="00ED5BC1"/>
    <w:rsid w:val="00EE3358"/>
    <w:rsid w:val="00EE49C7"/>
    <w:rsid w:val="00EE4E34"/>
    <w:rsid w:val="00EE532E"/>
    <w:rsid w:val="00EF76CE"/>
    <w:rsid w:val="00F140C4"/>
    <w:rsid w:val="00F20315"/>
    <w:rsid w:val="00F209DE"/>
    <w:rsid w:val="00F20D11"/>
    <w:rsid w:val="00F229FC"/>
    <w:rsid w:val="00F2311A"/>
    <w:rsid w:val="00F23C2E"/>
    <w:rsid w:val="00F2611B"/>
    <w:rsid w:val="00F312A3"/>
    <w:rsid w:val="00F327C3"/>
    <w:rsid w:val="00F35CE2"/>
    <w:rsid w:val="00F4025A"/>
    <w:rsid w:val="00F405AD"/>
    <w:rsid w:val="00F46193"/>
    <w:rsid w:val="00F46905"/>
    <w:rsid w:val="00F473F6"/>
    <w:rsid w:val="00F54DA2"/>
    <w:rsid w:val="00F579EE"/>
    <w:rsid w:val="00F62A20"/>
    <w:rsid w:val="00F70BC9"/>
    <w:rsid w:val="00F72927"/>
    <w:rsid w:val="00F74B28"/>
    <w:rsid w:val="00F759F2"/>
    <w:rsid w:val="00F76C15"/>
    <w:rsid w:val="00F839F8"/>
    <w:rsid w:val="00F85521"/>
    <w:rsid w:val="00F86500"/>
    <w:rsid w:val="00F96C1A"/>
    <w:rsid w:val="00F9762F"/>
    <w:rsid w:val="00FB3930"/>
    <w:rsid w:val="00FC7647"/>
    <w:rsid w:val="00FD4F27"/>
    <w:rsid w:val="00FD725A"/>
    <w:rsid w:val="00FD7612"/>
    <w:rsid w:val="00FE0A7F"/>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chartTrackingRefBased/>
  <w15:docId w15:val="{04B1A898-F0FA-4D3A-9ED0-B582CC6B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Normal"/>
    <w:next w:val="Normal"/>
    <w:link w:val="Heading1Char"/>
    <w:qFormat/>
    <w:rsid w:val="00BC3B2D"/>
    <w:pPr>
      <w:keepNext/>
      <w:keepLines/>
      <w:numPr>
        <w:numId w:val="1"/>
      </w:numPr>
      <w:spacing w:after="240"/>
      <w:outlineLvl w:val="0"/>
    </w:pPr>
    <w:rPr>
      <w:rFonts w:asciiTheme="majorHAnsi" w:eastAsiaTheme="majorEastAsia" w:hAnsiTheme="majorHAnsi" w:cstheme="majorBidi"/>
      <w:b/>
      <w:caps/>
      <w:color w:val="A8D08D" w:themeColor="accent6" w:themeTint="99"/>
      <w:sz w:val="28"/>
      <w:szCs w:val="32"/>
      <w:u w:val="single"/>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BC3B2D"/>
    <w:rPr>
      <w:rFonts w:asciiTheme="majorHAnsi" w:eastAsiaTheme="majorEastAsia" w:hAnsiTheme="majorHAnsi" w:cstheme="majorBidi"/>
      <w:b/>
      <w:caps/>
      <w:color w:val="A8D08D" w:themeColor="accent6" w:themeTint="99"/>
      <w:sz w:val="28"/>
      <w:szCs w:val="32"/>
      <w:u w:val="single"/>
      <w:lang w:val="en-GB"/>
    </w:rPr>
  </w:style>
  <w:style w:type="table" w:styleId="TableGrid">
    <w:name w:val="Table Grid"/>
    <w:basedOn w:val="TableNormal"/>
    <w:uiPriority w:val="59"/>
    <w:rsid w:val="004D4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1B5743"/>
    <w:pPr>
      <w:spacing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1B5743"/>
    <w:rPr>
      <w:rFonts w:ascii="Arial" w:eastAsia="Times New Roman" w:hAnsi="Arial" w:cs="Times New Roman"/>
      <w:szCs w:val="24"/>
      <w:lang w:val="en-GB"/>
    </w:rPr>
  </w:style>
  <w:style w:type="paragraph" w:customStyle="1" w:styleId="Annex">
    <w:name w:val="Annex"/>
    <w:basedOn w:val="Heading1"/>
    <w:next w:val="Normal"/>
    <w:autoRedefine/>
    <w:qFormat/>
    <w:rsid w:val="001B5743"/>
    <w:pPr>
      <w:keepLines w:val="0"/>
      <w:numPr>
        <w:numId w:val="18"/>
      </w:numPr>
      <w:spacing w:before="240" w:line="240" w:lineRule="auto"/>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tabs>
        <w:tab w:val="clear" w:pos="8080"/>
        <w:tab w:val="num" w:pos="5103"/>
      </w:tabs>
      <w:spacing w:before="120" w:line="240" w:lineRule="auto"/>
      <w:ind w:left="5103"/>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1B5743"/>
    <w:pPr>
      <w:numPr>
        <w:numId w:val="22"/>
      </w:numPr>
      <w:spacing w:line="240" w:lineRule="auto"/>
    </w:pPr>
    <w:rPr>
      <w:rFonts w:ascii="Arial" w:eastAsia="Times New Roman" w:hAnsi="Arial" w:cs="Times New Roman"/>
      <w:b/>
      <w:szCs w:val="24"/>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1">
    <w:name w:val="Unresolved Mention1"/>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67773796">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 w:id="828788745">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sChild>
    </w:div>
    <w:div w:id="8790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academy@iala-aism.org" TargetMode="External"/><Relationship Id="rId26" Type="http://schemas.openxmlformats.org/officeDocument/2006/relationships/footer" Target="footer4.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footer" Target="footer5.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http://www.iala-aism.org"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1E36D-C996-451F-9A10-0861D7EA4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5563</Words>
  <Characters>31715</Characters>
  <Application>Microsoft Office Word</Application>
  <DocSecurity>0</DocSecurity>
  <Lines>264</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Seamus Doyle</cp:lastModifiedBy>
  <cp:revision>5</cp:revision>
  <cp:lastPrinted>2018-01-03T10:06:00Z</cp:lastPrinted>
  <dcterms:created xsi:type="dcterms:W3CDTF">2018-10-17T14:05:00Z</dcterms:created>
  <dcterms:modified xsi:type="dcterms:W3CDTF">2018-10-17T15:16:00Z</dcterms:modified>
</cp:coreProperties>
</file>